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11AD19E" w14:textId="77777777" w:rsidTr="00D74AE1">
        <w:trPr>
          <w:trHeight w:hRule="exact" w:val="2948"/>
        </w:trPr>
        <w:tc>
          <w:tcPr>
            <w:tcW w:w="11185" w:type="dxa"/>
            <w:vAlign w:val="center"/>
          </w:tcPr>
          <w:p w14:paraId="5DDA772D"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1CE84CD4" w14:textId="77777777" w:rsidR="008972C3" w:rsidRDefault="008972C3" w:rsidP="003274DB"/>
    <w:p w14:paraId="16D81DDC" w14:textId="77777777" w:rsidR="00D74AE1" w:rsidRDefault="00D74AE1" w:rsidP="003274DB"/>
    <w:p w14:paraId="7BFE4747" w14:textId="77777777" w:rsidR="0093492E" w:rsidRDefault="0026038D" w:rsidP="0026038D">
      <w:pPr>
        <w:pStyle w:val="Documentnumber"/>
      </w:pPr>
      <w:r>
        <w:t>1</w:t>
      </w:r>
      <w:r w:rsidR="00914330" w:rsidRPr="00914330">
        <w:rPr>
          <w:highlight w:val="yellow"/>
        </w:rPr>
        <w:t>???</w:t>
      </w:r>
    </w:p>
    <w:p w14:paraId="65015E22" w14:textId="77777777" w:rsidR="0026038D" w:rsidRDefault="0026038D" w:rsidP="003274DB"/>
    <w:p w14:paraId="00853B90" w14:textId="4BD3BC0E" w:rsidR="00776004" w:rsidRPr="005B5116" w:rsidRDefault="002734BD" w:rsidP="002734BD">
      <w:pPr>
        <w:pStyle w:val="Documentname"/>
        <w:rPr>
          <w:bCs/>
        </w:rPr>
      </w:pPr>
      <w:r w:rsidRPr="002734BD">
        <w:rPr>
          <w:bCs/>
        </w:rPr>
        <w:t>Environmental Management</w:t>
      </w:r>
      <w:r w:rsidR="005B5116">
        <w:rPr>
          <w:bCs/>
        </w:rPr>
        <w:t xml:space="preserve"> </w:t>
      </w:r>
      <w:r w:rsidRPr="002734BD">
        <w:rPr>
          <w:bCs/>
        </w:rPr>
        <w:t>in Aids to Navigation</w:t>
      </w:r>
    </w:p>
    <w:p w14:paraId="124AA46F" w14:textId="77777777" w:rsidR="00CF49CC" w:rsidRDefault="00CF49CC" w:rsidP="00D74AE1"/>
    <w:p w14:paraId="5492F4BD" w14:textId="77777777" w:rsidR="004E0BBB" w:rsidRDefault="004E0BBB" w:rsidP="00D74AE1"/>
    <w:p w14:paraId="24C3E7C4" w14:textId="77777777" w:rsidR="004E0BBB" w:rsidRDefault="004E0BBB" w:rsidP="00D74AE1"/>
    <w:p w14:paraId="0A9F17FB" w14:textId="77777777" w:rsidR="004E0BBB" w:rsidRDefault="004E0BBB" w:rsidP="00D74AE1"/>
    <w:p w14:paraId="1467C07E" w14:textId="77777777" w:rsidR="004E0BBB" w:rsidRDefault="004E0BBB" w:rsidP="00D74AE1"/>
    <w:p w14:paraId="6B50601D" w14:textId="77777777" w:rsidR="004E0BBB" w:rsidRDefault="004E0BBB" w:rsidP="00D74AE1"/>
    <w:p w14:paraId="0584172C" w14:textId="77777777" w:rsidR="004E0BBB" w:rsidRDefault="004E0BBB" w:rsidP="00D74AE1"/>
    <w:p w14:paraId="3779B659" w14:textId="77777777" w:rsidR="004E0BBB" w:rsidRDefault="004E0BBB" w:rsidP="00D74AE1"/>
    <w:p w14:paraId="5355331F" w14:textId="77777777" w:rsidR="004E0BBB" w:rsidRDefault="004E0BBB" w:rsidP="00D74AE1"/>
    <w:p w14:paraId="06970E59" w14:textId="77777777" w:rsidR="004E0BBB" w:rsidRDefault="004E0BBB" w:rsidP="00D74AE1"/>
    <w:p w14:paraId="6C0E16E4" w14:textId="77777777" w:rsidR="004E0BBB" w:rsidRDefault="004E0BBB" w:rsidP="00D74AE1"/>
    <w:p w14:paraId="73910942" w14:textId="77777777" w:rsidR="004E0BBB" w:rsidRDefault="004E0BBB" w:rsidP="00D74AE1"/>
    <w:p w14:paraId="1E1D207D" w14:textId="77777777" w:rsidR="004E0BBB" w:rsidRDefault="004E0BBB" w:rsidP="00D74AE1"/>
    <w:p w14:paraId="5E742A75" w14:textId="77777777" w:rsidR="004E0BBB" w:rsidRDefault="004E0BBB" w:rsidP="00D74AE1"/>
    <w:p w14:paraId="298DBC8C" w14:textId="77777777" w:rsidR="004E0BBB" w:rsidRDefault="004E0BBB" w:rsidP="00D74AE1"/>
    <w:p w14:paraId="3D870BDE" w14:textId="77777777" w:rsidR="004E0BBB" w:rsidRDefault="004E0BBB" w:rsidP="00D74AE1"/>
    <w:p w14:paraId="00DF28A8" w14:textId="77777777" w:rsidR="004E0BBB" w:rsidRDefault="004E0BBB" w:rsidP="00D74AE1"/>
    <w:p w14:paraId="0C2762D1" w14:textId="77777777" w:rsidR="00734BC6" w:rsidRDefault="00734BC6" w:rsidP="00D74AE1"/>
    <w:p w14:paraId="5E069EBA" w14:textId="77777777" w:rsidR="004E0BBB" w:rsidRDefault="004E0BBB" w:rsidP="00D74AE1"/>
    <w:p w14:paraId="3F0430C1" w14:textId="77777777" w:rsidR="004E0BBB" w:rsidRDefault="004E0BBB" w:rsidP="00D74AE1"/>
    <w:p w14:paraId="0BFC9C8A" w14:textId="77777777" w:rsidR="004E0BBB" w:rsidRDefault="004E0BBB" w:rsidP="00D74AE1"/>
    <w:p w14:paraId="750E1C71" w14:textId="77777777" w:rsidR="004E0BBB" w:rsidRDefault="004E0BBB" w:rsidP="00D74AE1"/>
    <w:p w14:paraId="396611BD" w14:textId="77777777" w:rsidR="004E0BBB" w:rsidRDefault="004E0BBB" w:rsidP="00D74AE1"/>
    <w:p w14:paraId="1BC34EB6" w14:textId="77777777" w:rsidR="004E0BBB" w:rsidRDefault="004E0BBB" w:rsidP="00D74AE1"/>
    <w:p w14:paraId="2EAF67CC" w14:textId="531AEAAE" w:rsidR="004E0BBB" w:rsidRDefault="004E0BBB" w:rsidP="004E0BBB">
      <w:pPr>
        <w:pStyle w:val="Editionnumber"/>
      </w:pPr>
      <w:r>
        <w:t xml:space="preserve">Edition </w:t>
      </w:r>
      <w:r w:rsidR="002734BD">
        <w:t>2</w:t>
      </w:r>
      <w:r>
        <w:t>.0</w:t>
      </w:r>
    </w:p>
    <w:p w14:paraId="1A2DC21F" w14:textId="77777777" w:rsidR="004E0BBB" w:rsidRDefault="00600C2B" w:rsidP="004E0BBB">
      <w:pPr>
        <w:pStyle w:val="Documentdate"/>
      </w:pPr>
      <w:r>
        <w:lastRenderedPageBreak/>
        <w:t xml:space="preserve">Document </w:t>
      </w:r>
      <w:commentRangeStart w:id="2"/>
      <w:r>
        <w:t>date</w:t>
      </w:r>
      <w:commentRangeEnd w:id="2"/>
      <w:r>
        <w:rPr>
          <w:rStyle w:val="CommentReference"/>
          <w:b w:val="0"/>
          <w:color w:val="auto"/>
        </w:rPr>
        <w:commentReference w:id="2"/>
      </w:r>
    </w:p>
    <w:p w14:paraId="687CDDE6"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959BB1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0A8CB0A" w14:textId="77777777" w:rsidTr="005E4659">
        <w:tc>
          <w:tcPr>
            <w:tcW w:w="1908" w:type="dxa"/>
          </w:tcPr>
          <w:p w14:paraId="226A2DFB" w14:textId="77777777" w:rsidR="00914E26" w:rsidRPr="00460028" w:rsidRDefault="00914E26" w:rsidP="00414698">
            <w:pPr>
              <w:pStyle w:val="Tableheading"/>
            </w:pPr>
            <w:r w:rsidRPr="00460028">
              <w:t>Date</w:t>
            </w:r>
          </w:p>
        </w:tc>
        <w:tc>
          <w:tcPr>
            <w:tcW w:w="3576" w:type="dxa"/>
          </w:tcPr>
          <w:p w14:paraId="5E72AF81" w14:textId="77777777" w:rsidR="00914E26" w:rsidRPr="00460028" w:rsidRDefault="00914E26" w:rsidP="00414698">
            <w:pPr>
              <w:pStyle w:val="Tableheading"/>
            </w:pPr>
            <w:r w:rsidRPr="00460028">
              <w:t>Page / Section Revised</w:t>
            </w:r>
          </w:p>
        </w:tc>
        <w:tc>
          <w:tcPr>
            <w:tcW w:w="5001" w:type="dxa"/>
          </w:tcPr>
          <w:p w14:paraId="70C3BFFA" w14:textId="77777777" w:rsidR="00914E26" w:rsidRPr="00460028" w:rsidRDefault="00914E26" w:rsidP="00414698">
            <w:pPr>
              <w:pStyle w:val="Tableheading"/>
            </w:pPr>
            <w:r w:rsidRPr="00460028">
              <w:t>Requirement for Revision</w:t>
            </w:r>
          </w:p>
        </w:tc>
      </w:tr>
      <w:tr w:rsidR="005E4659" w:rsidRPr="00460028" w14:paraId="634AC600" w14:textId="77777777" w:rsidTr="005E4659">
        <w:trPr>
          <w:trHeight w:val="851"/>
        </w:trPr>
        <w:tc>
          <w:tcPr>
            <w:tcW w:w="1908" w:type="dxa"/>
            <w:vAlign w:val="center"/>
          </w:tcPr>
          <w:p w14:paraId="068203CC" w14:textId="4CF43899" w:rsidR="00914E26" w:rsidRPr="00C27E08" w:rsidRDefault="002734BD" w:rsidP="00914E26">
            <w:pPr>
              <w:pStyle w:val="Tabletext"/>
            </w:pPr>
            <w:r w:rsidRPr="00040DE1">
              <w:t>December 2013</w:t>
            </w:r>
          </w:p>
        </w:tc>
        <w:tc>
          <w:tcPr>
            <w:tcW w:w="3576" w:type="dxa"/>
            <w:vAlign w:val="center"/>
          </w:tcPr>
          <w:p w14:paraId="44D84F53" w14:textId="0F8C33E2" w:rsidR="00914E26" w:rsidRPr="00C27E08" w:rsidRDefault="002734BD" w:rsidP="00914E26">
            <w:pPr>
              <w:pStyle w:val="Tabletext"/>
            </w:pPr>
            <w:r w:rsidRPr="00040DE1">
              <w:t>Entire document</w:t>
            </w:r>
          </w:p>
        </w:tc>
        <w:tc>
          <w:tcPr>
            <w:tcW w:w="5001" w:type="dxa"/>
            <w:vAlign w:val="center"/>
          </w:tcPr>
          <w:p w14:paraId="3967EF0E" w14:textId="019048F6" w:rsidR="00914E26" w:rsidRPr="00460028" w:rsidRDefault="002734BD" w:rsidP="002734BD">
            <w:pPr>
              <w:pStyle w:val="Tabletext"/>
            </w:pPr>
            <w:r w:rsidRPr="00040DE1">
              <w:t>Revised and updated to reflect new information</w:t>
            </w:r>
            <w:r>
              <w:t>;</w:t>
            </w:r>
            <w:r w:rsidRPr="00040DE1">
              <w:t xml:space="preserve"> content extended</w:t>
            </w:r>
            <w:r>
              <w:t>.</w:t>
            </w:r>
          </w:p>
        </w:tc>
      </w:tr>
      <w:tr w:rsidR="005E4659" w:rsidRPr="00460028" w14:paraId="38C3178E" w14:textId="77777777" w:rsidTr="005E4659">
        <w:trPr>
          <w:trHeight w:val="851"/>
        </w:trPr>
        <w:tc>
          <w:tcPr>
            <w:tcW w:w="1908" w:type="dxa"/>
            <w:vAlign w:val="center"/>
          </w:tcPr>
          <w:p w14:paraId="469AC6A4" w14:textId="77777777" w:rsidR="00914E26" w:rsidRPr="00460028" w:rsidRDefault="00914E26" w:rsidP="00914E26">
            <w:pPr>
              <w:pStyle w:val="Tabletext"/>
            </w:pPr>
          </w:p>
        </w:tc>
        <w:tc>
          <w:tcPr>
            <w:tcW w:w="3576" w:type="dxa"/>
            <w:vAlign w:val="center"/>
          </w:tcPr>
          <w:p w14:paraId="3AC356D9" w14:textId="77777777" w:rsidR="00914E26" w:rsidRPr="00460028" w:rsidRDefault="00914E26" w:rsidP="00914E26">
            <w:pPr>
              <w:pStyle w:val="Tabletext"/>
            </w:pPr>
          </w:p>
        </w:tc>
        <w:tc>
          <w:tcPr>
            <w:tcW w:w="5001" w:type="dxa"/>
            <w:vAlign w:val="center"/>
          </w:tcPr>
          <w:p w14:paraId="72E7916E" w14:textId="77777777" w:rsidR="00914E26" w:rsidRPr="00460028" w:rsidRDefault="00914E26" w:rsidP="00914E26">
            <w:pPr>
              <w:pStyle w:val="Tabletext"/>
            </w:pPr>
          </w:p>
        </w:tc>
      </w:tr>
      <w:tr w:rsidR="005E4659" w:rsidRPr="00460028" w14:paraId="11D31C47" w14:textId="77777777" w:rsidTr="005E4659">
        <w:trPr>
          <w:trHeight w:val="851"/>
        </w:trPr>
        <w:tc>
          <w:tcPr>
            <w:tcW w:w="1908" w:type="dxa"/>
            <w:vAlign w:val="center"/>
          </w:tcPr>
          <w:p w14:paraId="2F6B8053" w14:textId="77777777" w:rsidR="00914E26" w:rsidRPr="00460028" w:rsidRDefault="00914E26" w:rsidP="00914E26">
            <w:pPr>
              <w:pStyle w:val="Tabletext"/>
            </w:pPr>
          </w:p>
        </w:tc>
        <w:tc>
          <w:tcPr>
            <w:tcW w:w="3576" w:type="dxa"/>
            <w:vAlign w:val="center"/>
          </w:tcPr>
          <w:p w14:paraId="4A26AC8B" w14:textId="77777777" w:rsidR="00914E26" w:rsidRPr="00460028" w:rsidRDefault="00914E26" w:rsidP="00914E26">
            <w:pPr>
              <w:pStyle w:val="Tabletext"/>
            </w:pPr>
          </w:p>
        </w:tc>
        <w:tc>
          <w:tcPr>
            <w:tcW w:w="5001" w:type="dxa"/>
            <w:vAlign w:val="center"/>
          </w:tcPr>
          <w:p w14:paraId="48B639C5" w14:textId="77777777" w:rsidR="00914E26" w:rsidRPr="00460028" w:rsidRDefault="00914E26" w:rsidP="00914E26">
            <w:pPr>
              <w:pStyle w:val="Tabletext"/>
            </w:pPr>
          </w:p>
        </w:tc>
      </w:tr>
      <w:tr w:rsidR="005E4659" w:rsidRPr="00460028" w14:paraId="53DBE517" w14:textId="77777777" w:rsidTr="005E4659">
        <w:trPr>
          <w:trHeight w:val="851"/>
        </w:trPr>
        <w:tc>
          <w:tcPr>
            <w:tcW w:w="1908" w:type="dxa"/>
            <w:vAlign w:val="center"/>
          </w:tcPr>
          <w:p w14:paraId="6AF07DDF" w14:textId="77777777" w:rsidR="00914E26" w:rsidRPr="00460028" w:rsidRDefault="00914E26" w:rsidP="00914E26">
            <w:pPr>
              <w:pStyle w:val="Tabletext"/>
            </w:pPr>
          </w:p>
        </w:tc>
        <w:tc>
          <w:tcPr>
            <w:tcW w:w="3576" w:type="dxa"/>
            <w:vAlign w:val="center"/>
          </w:tcPr>
          <w:p w14:paraId="2719C90D" w14:textId="77777777" w:rsidR="00914E26" w:rsidRPr="00460028" w:rsidRDefault="00914E26" w:rsidP="00914E26">
            <w:pPr>
              <w:pStyle w:val="Tabletext"/>
            </w:pPr>
          </w:p>
        </w:tc>
        <w:tc>
          <w:tcPr>
            <w:tcW w:w="5001" w:type="dxa"/>
            <w:vAlign w:val="center"/>
          </w:tcPr>
          <w:p w14:paraId="2342C713" w14:textId="77777777" w:rsidR="00914E26" w:rsidRPr="00460028" w:rsidRDefault="00914E26" w:rsidP="00914E26">
            <w:pPr>
              <w:pStyle w:val="Tabletext"/>
            </w:pPr>
          </w:p>
        </w:tc>
      </w:tr>
      <w:tr w:rsidR="005E4659" w:rsidRPr="00460028" w14:paraId="7C112069" w14:textId="77777777" w:rsidTr="005E4659">
        <w:trPr>
          <w:trHeight w:val="851"/>
        </w:trPr>
        <w:tc>
          <w:tcPr>
            <w:tcW w:w="1908" w:type="dxa"/>
            <w:vAlign w:val="center"/>
          </w:tcPr>
          <w:p w14:paraId="35F07E3F" w14:textId="77777777" w:rsidR="00914E26" w:rsidRPr="00460028" w:rsidRDefault="00914E26" w:rsidP="00914E26">
            <w:pPr>
              <w:pStyle w:val="Tabletext"/>
            </w:pPr>
          </w:p>
        </w:tc>
        <w:tc>
          <w:tcPr>
            <w:tcW w:w="3576" w:type="dxa"/>
            <w:vAlign w:val="center"/>
          </w:tcPr>
          <w:p w14:paraId="6627F706" w14:textId="77777777" w:rsidR="00914E26" w:rsidRPr="00460028" w:rsidRDefault="00914E26" w:rsidP="00914E26">
            <w:pPr>
              <w:pStyle w:val="Tabletext"/>
            </w:pPr>
          </w:p>
        </w:tc>
        <w:tc>
          <w:tcPr>
            <w:tcW w:w="5001" w:type="dxa"/>
            <w:vAlign w:val="center"/>
          </w:tcPr>
          <w:p w14:paraId="263C8D9A" w14:textId="77777777" w:rsidR="00914E26" w:rsidRPr="00460028" w:rsidRDefault="00914E26" w:rsidP="00914E26">
            <w:pPr>
              <w:pStyle w:val="Tabletext"/>
            </w:pPr>
          </w:p>
        </w:tc>
      </w:tr>
      <w:tr w:rsidR="005E4659" w:rsidRPr="00460028" w14:paraId="216EBF53" w14:textId="77777777" w:rsidTr="005E4659">
        <w:trPr>
          <w:trHeight w:val="851"/>
        </w:trPr>
        <w:tc>
          <w:tcPr>
            <w:tcW w:w="1908" w:type="dxa"/>
            <w:vAlign w:val="center"/>
          </w:tcPr>
          <w:p w14:paraId="381569AF" w14:textId="77777777" w:rsidR="00914E26" w:rsidRPr="00460028" w:rsidRDefault="00914E26" w:rsidP="00914E26">
            <w:pPr>
              <w:pStyle w:val="Tabletext"/>
            </w:pPr>
          </w:p>
        </w:tc>
        <w:tc>
          <w:tcPr>
            <w:tcW w:w="3576" w:type="dxa"/>
            <w:vAlign w:val="center"/>
          </w:tcPr>
          <w:p w14:paraId="28843D10" w14:textId="77777777" w:rsidR="00914E26" w:rsidRPr="00460028" w:rsidRDefault="00914E26" w:rsidP="00914E26">
            <w:pPr>
              <w:pStyle w:val="Tabletext"/>
            </w:pPr>
          </w:p>
        </w:tc>
        <w:tc>
          <w:tcPr>
            <w:tcW w:w="5001" w:type="dxa"/>
            <w:vAlign w:val="center"/>
          </w:tcPr>
          <w:p w14:paraId="74274429" w14:textId="77777777" w:rsidR="00914E26" w:rsidRPr="00460028" w:rsidRDefault="00914E26" w:rsidP="00914E26">
            <w:pPr>
              <w:pStyle w:val="Tabletext"/>
            </w:pPr>
          </w:p>
        </w:tc>
      </w:tr>
      <w:tr w:rsidR="005E4659" w:rsidRPr="00460028" w14:paraId="27F78461" w14:textId="77777777" w:rsidTr="005E4659">
        <w:trPr>
          <w:trHeight w:val="851"/>
        </w:trPr>
        <w:tc>
          <w:tcPr>
            <w:tcW w:w="1908" w:type="dxa"/>
            <w:vAlign w:val="center"/>
          </w:tcPr>
          <w:p w14:paraId="30AE9251" w14:textId="77777777" w:rsidR="00914E26" w:rsidRPr="00460028" w:rsidRDefault="00914E26" w:rsidP="00914E26">
            <w:pPr>
              <w:pStyle w:val="Tabletext"/>
            </w:pPr>
          </w:p>
        </w:tc>
        <w:tc>
          <w:tcPr>
            <w:tcW w:w="3576" w:type="dxa"/>
            <w:vAlign w:val="center"/>
          </w:tcPr>
          <w:p w14:paraId="34300BFD" w14:textId="77777777" w:rsidR="00914E26" w:rsidRPr="00460028" w:rsidRDefault="00914E26" w:rsidP="00914E26">
            <w:pPr>
              <w:pStyle w:val="Tabletext"/>
            </w:pPr>
          </w:p>
        </w:tc>
        <w:tc>
          <w:tcPr>
            <w:tcW w:w="5001" w:type="dxa"/>
            <w:vAlign w:val="center"/>
          </w:tcPr>
          <w:p w14:paraId="3248A53B" w14:textId="77777777" w:rsidR="00914E26" w:rsidRPr="00460028" w:rsidRDefault="00914E26" w:rsidP="00914E26">
            <w:pPr>
              <w:pStyle w:val="Tabletext"/>
            </w:pPr>
          </w:p>
        </w:tc>
      </w:tr>
    </w:tbl>
    <w:p w14:paraId="5D9E3CB3" w14:textId="77777777" w:rsidR="00914E26" w:rsidRDefault="00914E26" w:rsidP="00D74AE1"/>
    <w:p w14:paraId="1A8B9976"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64FD569E" w14:textId="77777777" w:rsidR="005B511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5B5116" w:rsidRPr="00A56D41">
        <w:t>1.</w:t>
      </w:r>
      <w:r w:rsidR="005B5116">
        <w:rPr>
          <w:rFonts w:eastAsiaTheme="minorEastAsia"/>
          <w:b w:val="0"/>
          <w:color w:val="auto"/>
          <w:sz w:val="24"/>
          <w:szCs w:val="24"/>
          <w:lang w:val="en-US"/>
        </w:rPr>
        <w:tab/>
      </w:r>
      <w:r w:rsidR="005B5116">
        <w:t>INTRODUCTION</w:t>
      </w:r>
      <w:r w:rsidR="005B5116">
        <w:tab/>
      </w:r>
      <w:r w:rsidR="005B5116">
        <w:fldChar w:fldCharType="begin"/>
      </w:r>
      <w:r w:rsidR="005B5116">
        <w:instrText xml:space="preserve"> PAGEREF _Toc456193230 \h </w:instrText>
      </w:r>
      <w:r w:rsidR="005B5116">
        <w:fldChar w:fldCharType="separate"/>
      </w:r>
      <w:r w:rsidR="005B5116">
        <w:t>5</w:t>
      </w:r>
      <w:r w:rsidR="005B5116">
        <w:fldChar w:fldCharType="end"/>
      </w:r>
    </w:p>
    <w:p w14:paraId="65F0E4B5" w14:textId="77777777" w:rsidR="005B5116" w:rsidRDefault="005B5116">
      <w:pPr>
        <w:pStyle w:val="TOC1"/>
        <w:rPr>
          <w:rFonts w:eastAsiaTheme="minorEastAsia"/>
          <w:b w:val="0"/>
          <w:color w:val="auto"/>
          <w:sz w:val="24"/>
          <w:szCs w:val="24"/>
          <w:lang w:val="en-US"/>
        </w:rPr>
      </w:pPr>
      <w:r w:rsidRPr="00A56D41">
        <w:t>2.</w:t>
      </w:r>
      <w:r>
        <w:rPr>
          <w:rFonts w:eastAsiaTheme="minorEastAsia"/>
          <w:b w:val="0"/>
          <w:color w:val="auto"/>
          <w:sz w:val="24"/>
          <w:szCs w:val="24"/>
          <w:lang w:val="en-US"/>
        </w:rPr>
        <w:tab/>
      </w:r>
      <w:r w:rsidRPr="00A56D41">
        <w:t>SCOPE</w:t>
      </w:r>
      <w:r>
        <w:tab/>
      </w:r>
      <w:r>
        <w:fldChar w:fldCharType="begin"/>
      </w:r>
      <w:r>
        <w:instrText xml:space="preserve"> PAGEREF _Toc456193231 \h </w:instrText>
      </w:r>
      <w:r>
        <w:fldChar w:fldCharType="separate"/>
      </w:r>
      <w:r>
        <w:t>5</w:t>
      </w:r>
      <w:r>
        <w:fldChar w:fldCharType="end"/>
      </w:r>
    </w:p>
    <w:p w14:paraId="6582D083" w14:textId="77777777" w:rsidR="005B5116" w:rsidRDefault="005B5116">
      <w:pPr>
        <w:pStyle w:val="TOC1"/>
        <w:rPr>
          <w:rFonts w:eastAsiaTheme="minorEastAsia"/>
          <w:b w:val="0"/>
          <w:color w:val="auto"/>
          <w:sz w:val="24"/>
          <w:szCs w:val="24"/>
          <w:lang w:val="en-US"/>
        </w:rPr>
      </w:pPr>
      <w:r w:rsidRPr="00A56D41">
        <w:t>3.</w:t>
      </w:r>
      <w:r>
        <w:rPr>
          <w:rFonts w:eastAsiaTheme="minorEastAsia"/>
          <w:b w:val="0"/>
          <w:color w:val="auto"/>
          <w:sz w:val="24"/>
          <w:szCs w:val="24"/>
          <w:lang w:val="en-US"/>
        </w:rPr>
        <w:tab/>
      </w:r>
      <w:r w:rsidRPr="00A56D41">
        <w:t>ENVIRONMENTAL CHALLENGES</w:t>
      </w:r>
      <w:r>
        <w:tab/>
      </w:r>
      <w:r>
        <w:fldChar w:fldCharType="begin"/>
      </w:r>
      <w:r>
        <w:instrText xml:space="preserve"> PAGEREF _Toc456193232 \h </w:instrText>
      </w:r>
      <w:r>
        <w:fldChar w:fldCharType="separate"/>
      </w:r>
      <w:r>
        <w:t>5</w:t>
      </w:r>
      <w:r>
        <w:fldChar w:fldCharType="end"/>
      </w:r>
    </w:p>
    <w:p w14:paraId="66862CD8" w14:textId="77777777" w:rsidR="005B5116" w:rsidRDefault="005B5116">
      <w:pPr>
        <w:pStyle w:val="TOC2"/>
        <w:rPr>
          <w:rFonts w:eastAsiaTheme="minorEastAsia"/>
          <w:color w:val="auto"/>
          <w:sz w:val="24"/>
          <w:szCs w:val="24"/>
          <w:lang w:val="en-US"/>
        </w:rPr>
      </w:pPr>
      <w:r w:rsidRPr="00A56D41">
        <w:t>3.1.</w:t>
      </w:r>
      <w:r>
        <w:rPr>
          <w:rFonts w:eastAsiaTheme="minorEastAsia"/>
          <w:color w:val="auto"/>
          <w:sz w:val="24"/>
          <w:szCs w:val="24"/>
          <w:lang w:val="en-US"/>
        </w:rPr>
        <w:tab/>
      </w:r>
      <w:r w:rsidRPr="00A56D41">
        <w:t>The Commercial Aspects of Environmental Management</w:t>
      </w:r>
      <w:r>
        <w:tab/>
      </w:r>
      <w:r>
        <w:fldChar w:fldCharType="begin"/>
      </w:r>
      <w:r>
        <w:instrText xml:space="preserve"> PAGEREF _Toc456193233 \h </w:instrText>
      </w:r>
      <w:r>
        <w:fldChar w:fldCharType="separate"/>
      </w:r>
      <w:r>
        <w:t>6</w:t>
      </w:r>
      <w:r>
        <w:fldChar w:fldCharType="end"/>
      </w:r>
    </w:p>
    <w:p w14:paraId="447352F4" w14:textId="77777777" w:rsidR="005B5116" w:rsidRDefault="005B5116">
      <w:pPr>
        <w:pStyle w:val="TOC1"/>
        <w:rPr>
          <w:rFonts w:eastAsiaTheme="minorEastAsia"/>
          <w:b w:val="0"/>
          <w:color w:val="auto"/>
          <w:sz w:val="24"/>
          <w:szCs w:val="24"/>
          <w:lang w:val="en-US"/>
        </w:rPr>
      </w:pPr>
      <w:r w:rsidRPr="00A56D41">
        <w:t>4.</w:t>
      </w:r>
      <w:r>
        <w:rPr>
          <w:rFonts w:eastAsiaTheme="minorEastAsia"/>
          <w:b w:val="0"/>
          <w:color w:val="auto"/>
          <w:sz w:val="24"/>
          <w:szCs w:val="24"/>
          <w:lang w:val="en-US"/>
        </w:rPr>
        <w:tab/>
      </w:r>
      <w:r w:rsidRPr="00A56D41">
        <w:t>REFERENCES AND LEGISLATIVE COMPLIANCE</w:t>
      </w:r>
      <w:r>
        <w:tab/>
      </w:r>
      <w:r>
        <w:fldChar w:fldCharType="begin"/>
      </w:r>
      <w:r>
        <w:instrText xml:space="preserve"> PAGEREF _Toc456193234 \h </w:instrText>
      </w:r>
      <w:r>
        <w:fldChar w:fldCharType="separate"/>
      </w:r>
      <w:r>
        <w:t>6</w:t>
      </w:r>
      <w:r>
        <w:fldChar w:fldCharType="end"/>
      </w:r>
    </w:p>
    <w:p w14:paraId="1742377B" w14:textId="77777777" w:rsidR="005B5116" w:rsidRDefault="005B5116">
      <w:pPr>
        <w:pStyle w:val="TOC2"/>
        <w:rPr>
          <w:rFonts w:eastAsiaTheme="minorEastAsia"/>
          <w:color w:val="auto"/>
          <w:sz w:val="24"/>
          <w:szCs w:val="24"/>
          <w:lang w:val="en-US"/>
        </w:rPr>
      </w:pPr>
      <w:r w:rsidRPr="00A56D41">
        <w:t>4.1.</w:t>
      </w:r>
      <w:r>
        <w:rPr>
          <w:rFonts w:eastAsiaTheme="minorEastAsia"/>
          <w:color w:val="auto"/>
          <w:sz w:val="24"/>
          <w:szCs w:val="24"/>
          <w:lang w:val="en-US"/>
        </w:rPr>
        <w:tab/>
      </w:r>
      <w:r w:rsidRPr="00A56D41">
        <w:t>Identification of legislation and standards</w:t>
      </w:r>
      <w:r>
        <w:tab/>
      </w:r>
      <w:r>
        <w:fldChar w:fldCharType="begin"/>
      </w:r>
      <w:r>
        <w:instrText xml:space="preserve"> PAGEREF _Toc456193235 \h </w:instrText>
      </w:r>
      <w:r>
        <w:fldChar w:fldCharType="separate"/>
      </w:r>
      <w:r>
        <w:t>6</w:t>
      </w:r>
      <w:r>
        <w:fldChar w:fldCharType="end"/>
      </w:r>
    </w:p>
    <w:p w14:paraId="62571F2E" w14:textId="77777777" w:rsidR="005B5116" w:rsidRDefault="005B5116">
      <w:pPr>
        <w:pStyle w:val="TOC1"/>
        <w:rPr>
          <w:rFonts w:eastAsiaTheme="minorEastAsia"/>
          <w:b w:val="0"/>
          <w:color w:val="auto"/>
          <w:sz w:val="24"/>
          <w:szCs w:val="24"/>
          <w:lang w:val="en-US"/>
        </w:rPr>
      </w:pPr>
      <w:r w:rsidRPr="00A56D41">
        <w:t>5.</w:t>
      </w:r>
      <w:r>
        <w:rPr>
          <w:rFonts w:eastAsiaTheme="minorEastAsia"/>
          <w:b w:val="0"/>
          <w:color w:val="auto"/>
          <w:sz w:val="24"/>
          <w:szCs w:val="24"/>
          <w:lang w:val="en-US"/>
        </w:rPr>
        <w:tab/>
      </w:r>
      <w:r w:rsidRPr="00A56D41">
        <w:t>ENVIRONMENTAL MANAGEMENT</w:t>
      </w:r>
      <w:r>
        <w:tab/>
      </w:r>
      <w:r>
        <w:fldChar w:fldCharType="begin"/>
      </w:r>
      <w:r>
        <w:instrText xml:space="preserve"> PAGEREF _Toc456193236 \h </w:instrText>
      </w:r>
      <w:r>
        <w:fldChar w:fldCharType="separate"/>
      </w:r>
      <w:r>
        <w:t>6</w:t>
      </w:r>
      <w:r>
        <w:fldChar w:fldCharType="end"/>
      </w:r>
    </w:p>
    <w:p w14:paraId="43541C13" w14:textId="77777777" w:rsidR="005B5116" w:rsidRDefault="005B5116">
      <w:pPr>
        <w:pStyle w:val="TOC2"/>
        <w:rPr>
          <w:rFonts w:eastAsiaTheme="minorEastAsia"/>
          <w:color w:val="auto"/>
          <w:sz w:val="24"/>
          <w:szCs w:val="24"/>
          <w:lang w:val="en-US"/>
        </w:rPr>
      </w:pPr>
      <w:r w:rsidRPr="00A56D41">
        <w:t>5.1.</w:t>
      </w:r>
      <w:r>
        <w:rPr>
          <w:rFonts w:eastAsiaTheme="minorEastAsia"/>
          <w:color w:val="auto"/>
          <w:sz w:val="24"/>
          <w:szCs w:val="24"/>
          <w:lang w:val="en-US"/>
        </w:rPr>
        <w:tab/>
      </w:r>
      <w:r w:rsidRPr="00A56D41">
        <w:t>Environmental Management Policies</w:t>
      </w:r>
      <w:r>
        <w:tab/>
      </w:r>
      <w:r>
        <w:fldChar w:fldCharType="begin"/>
      </w:r>
      <w:r>
        <w:instrText xml:space="preserve"> PAGEREF _Toc456193237 \h </w:instrText>
      </w:r>
      <w:r>
        <w:fldChar w:fldCharType="separate"/>
      </w:r>
      <w:r>
        <w:t>7</w:t>
      </w:r>
      <w:r>
        <w:fldChar w:fldCharType="end"/>
      </w:r>
    </w:p>
    <w:p w14:paraId="0CC5E21E" w14:textId="77777777" w:rsidR="005B5116" w:rsidRDefault="005B5116">
      <w:pPr>
        <w:pStyle w:val="TOC2"/>
        <w:rPr>
          <w:rFonts w:eastAsiaTheme="minorEastAsia"/>
          <w:color w:val="auto"/>
          <w:sz w:val="24"/>
          <w:szCs w:val="24"/>
          <w:lang w:val="en-US"/>
        </w:rPr>
      </w:pPr>
      <w:r w:rsidRPr="00A56D41">
        <w:t>5.2.</w:t>
      </w:r>
      <w:r>
        <w:rPr>
          <w:rFonts w:eastAsiaTheme="minorEastAsia"/>
          <w:color w:val="auto"/>
          <w:sz w:val="24"/>
          <w:szCs w:val="24"/>
          <w:lang w:val="en-US"/>
        </w:rPr>
        <w:tab/>
      </w:r>
      <w:r w:rsidRPr="00A56D41">
        <w:t>Environmental Management Systems (EMS)</w:t>
      </w:r>
      <w:r>
        <w:tab/>
      </w:r>
      <w:r>
        <w:fldChar w:fldCharType="begin"/>
      </w:r>
      <w:r>
        <w:instrText xml:space="preserve"> PAGEREF _Toc456193238 \h </w:instrText>
      </w:r>
      <w:r>
        <w:fldChar w:fldCharType="separate"/>
      </w:r>
      <w:r>
        <w:t>8</w:t>
      </w:r>
      <w:r>
        <w:fldChar w:fldCharType="end"/>
      </w:r>
    </w:p>
    <w:p w14:paraId="1E804AE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5.2.1.</w:t>
      </w:r>
      <w:r>
        <w:rPr>
          <w:rFonts w:eastAsiaTheme="minorEastAsia"/>
          <w:noProof/>
          <w:sz w:val="24"/>
          <w:szCs w:val="24"/>
          <w:lang w:val="en-US"/>
        </w:rPr>
        <w:tab/>
      </w:r>
      <w:r w:rsidRPr="00A56D41">
        <w:rPr>
          <w:noProof/>
        </w:rPr>
        <w:t>Components of an EMS</w:t>
      </w:r>
      <w:r>
        <w:rPr>
          <w:noProof/>
        </w:rPr>
        <w:tab/>
      </w:r>
      <w:r>
        <w:rPr>
          <w:noProof/>
        </w:rPr>
        <w:fldChar w:fldCharType="begin"/>
      </w:r>
      <w:r>
        <w:rPr>
          <w:noProof/>
        </w:rPr>
        <w:instrText xml:space="preserve"> PAGEREF _Toc456193239 \h </w:instrText>
      </w:r>
      <w:r>
        <w:rPr>
          <w:noProof/>
        </w:rPr>
      </w:r>
      <w:r>
        <w:rPr>
          <w:noProof/>
        </w:rPr>
        <w:fldChar w:fldCharType="separate"/>
      </w:r>
      <w:r>
        <w:rPr>
          <w:noProof/>
        </w:rPr>
        <w:t>8</w:t>
      </w:r>
      <w:r>
        <w:rPr>
          <w:noProof/>
        </w:rPr>
        <w:fldChar w:fldCharType="end"/>
      </w:r>
    </w:p>
    <w:p w14:paraId="3AC55322"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5.2.2.</w:t>
      </w:r>
      <w:r>
        <w:rPr>
          <w:rFonts w:eastAsiaTheme="minorEastAsia"/>
          <w:noProof/>
          <w:sz w:val="24"/>
          <w:szCs w:val="24"/>
          <w:lang w:val="en-US"/>
        </w:rPr>
        <w:tab/>
      </w:r>
      <w:r w:rsidRPr="00A56D41">
        <w:rPr>
          <w:noProof/>
        </w:rPr>
        <w:t>Environmental Aspects</w:t>
      </w:r>
      <w:r>
        <w:rPr>
          <w:noProof/>
        </w:rPr>
        <w:tab/>
      </w:r>
      <w:r>
        <w:rPr>
          <w:noProof/>
        </w:rPr>
        <w:fldChar w:fldCharType="begin"/>
      </w:r>
      <w:r>
        <w:rPr>
          <w:noProof/>
        </w:rPr>
        <w:instrText xml:space="preserve"> PAGEREF _Toc456193240 \h </w:instrText>
      </w:r>
      <w:r>
        <w:rPr>
          <w:noProof/>
        </w:rPr>
      </w:r>
      <w:r>
        <w:rPr>
          <w:noProof/>
        </w:rPr>
        <w:fldChar w:fldCharType="separate"/>
      </w:r>
      <w:r>
        <w:rPr>
          <w:noProof/>
        </w:rPr>
        <w:t>9</w:t>
      </w:r>
      <w:r>
        <w:rPr>
          <w:noProof/>
        </w:rPr>
        <w:fldChar w:fldCharType="end"/>
      </w:r>
    </w:p>
    <w:p w14:paraId="3F131E70"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5.2.3.</w:t>
      </w:r>
      <w:r>
        <w:rPr>
          <w:rFonts w:eastAsiaTheme="minorEastAsia"/>
          <w:noProof/>
          <w:sz w:val="24"/>
          <w:szCs w:val="24"/>
          <w:lang w:val="en-US"/>
        </w:rPr>
        <w:tab/>
      </w:r>
      <w:r w:rsidRPr="00A56D41">
        <w:rPr>
          <w:noProof/>
        </w:rPr>
        <w:t>Management measures, controls and procedures</w:t>
      </w:r>
      <w:r>
        <w:rPr>
          <w:noProof/>
        </w:rPr>
        <w:tab/>
      </w:r>
      <w:r>
        <w:rPr>
          <w:noProof/>
        </w:rPr>
        <w:fldChar w:fldCharType="begin"/>
      </w:r>
      <w:r>
        <w:rPr>
          <w:noProof/>
        </w:rPr>
        <w:instrText xml:space="preserve"> PAGEREF _Toc456193241 \h </w:instrText>
      </w:r>
      <w:r>
        <w:rPr>
          <w:noProof/>
        </w:rPr>
      </w:r>
      <w:r>
        <w:rPr>
          <w:noProof/>
        </w:rPr>
        <w:fldChar w:fldCharType="separate"/>
      </w:r>
      <w:r>
        <w:rPr>
          <w:noProof/>
        </w:rPr>
        <w:t>9</w:t>
      </w:r>
      <w:r>
        <w:rPr>
          <w:noProof/>
        </w:rPr>
        <w:fldChar w:fldCharType="end"/>
      </w:r>
    </w:p>
    <w:p w14:paraId="5B83756B"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5.2.4.</w:t>
      </w:r>
      <w:r>
        <w:rPr>
          <w:rFonts w:eastAsiaTheme="minorEastAsia"/>
          <w:noProof/>
          <w:sz w:val="24"/>
          <w:szCs w:val="24"/>
          <w:lang w:val="en-US"/>
        </w:rPr>
        <w:tab/>
      </w:r>
      <w:r w:rsidRPr="00A56D41">
        <w:rPr>
          <w:noProof/>
        </w:rPr>
        <w:t>Environmental Risk Assessment Process</w:t>
      </w:r>
      <w:r>
        <w:rPr>
          <w:noProof/>
        </w:rPr>
        <w:tab/>
      </w:r>
      <w:r>
        <w:rPr>
          <w:noProof/>
        </w:rPr>
        <w:fldChar w:fldCharType="begin"/>
      </w:r>
      <w:r>
        <w:rPr>
          <w:noProof/>
        </w:rPr>
        <w:instrText xml:space="preserve"> PAGEREF _Toc456193242 \h </w:instrText>
      </w:r>
      <w:r>
        <w:rPr>
          <w:noProof/>
        </w:rPr>
      </w:r>
      <w:r>
        <w:rPr>
          <w:noProof/>
        </w:rPr>
        <w:fldChar w:fldCharType="separate"/>
      </w:r>
      <w:r>
        <w:rPr>
          <w:noProof/>
        </w:rPr>
        <w:t>9</w:t>
      </w:r>
      <w:r>
        <w:rPr>
          <w:noProof/>
        </w:rPr>
        <w:fldChar w:fldCharType="end"/>
      </w:r>
    </w:p>
    <w:p w14:paraId="5D3C75B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5.2.5.</w:t>
      </w:r>
      <w:r>
        <w:rPr>
          <w:rFonts w:eastAsiaTheme="minorEastAsia"/>
          <w:noProof/>
          <w:sz w:val="24"/>
          <w:szCs w:val="24"/>
          <w:lang w:val="en-US"/>
        </w:rPr>
        <w:tab/>
      </w:r>
      <w:r w:rsidRPr="00A56D41">
        <w:rPr>
          <w:noProof/>
        </w:rPr>
        <w:t>Objectives &amp; targets</w:t>
      </w:r>
      <w:r>
        <w:rPr>
          <w:noProof/>
        </w:rPr>
        <w:tab/>
      </w:r>
      <w:r>
        <w:rPr>
          <w:noProof/>
        </w:rPr>
        <w:fldChar w:fldCharType="begin"/>
      </w:r>
      <w:r>
        <w:rPr>
          <w:noProof/>
        </w:rPr>
        <w:instrText xml:space="preserve"> PAGEREF _Toc456193243 \h </w:instrText>
      </w:r>
      <w:r>
        <w:rPr>
          <w:noProof/>
        </w:rPr>
      </w:r>
      <w:r>
        <w:rPr>
          <w:noProof/>
        </w:rPr>
        <w:fldChar w:fldCharType="separate"/>
      </w:r>
      <w:r>
        <w:rPr>
          <w:noProof/>
        </w:rPr>
        <w:t>10</w:t>
      </w:r>
      <w:r>
        <w:rPr>
          <w:noProof/>
        </w:rPr>
        <w:fldChar w:fldCharType="end"/>
      </w:r>
    </w:p>
    <w:p w14:paraId="737BEFBF"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5.2.6.</w:t>
      </w:r>
      <w:r>
        <w:rPr>
          <w:rFonts w:eastAsiaTheme="minorEastAsia"/>
          <w:noProof/>
          <w:sz w:val="24"/>
          <w:szCs w:val="24"/>
          <w:lang w:val="en-US"/>
        </w:rPr>
        <w:tab/>
      </w:r>
      <w:r w:rsidRPr="00A56D41">
        <w:rPr>
          <w:noProof/>
        </w:rPr>
        <w:t>Roles &amp; Responsibilities</w:t>
      </w:r>
      <w:r>
        <w:rPr>
          <w:noProof/>
        </w:rPr>
        <w:tab/>
      </w:r>
      <w:r>
        <w:rPr>
          <w:noProof/>
        </w:rPr>
        <w:fldChar w:fldCharType="begin"/>
      </w:r>
      <w:r>
        <w:rPr>
          <w:noProof/>
        </w:rPr>
        <w:instrText xml:space="preserve"> PAGEREF _Toc456193244 \h </w:instrText>
      </w:r>
      <w:r>
        <w:rPr>
          <w:noProof/>
        </w:rPr>
      </w:r>
      <w:r>
        <w:rPr>
          <w:noProof/>
        </w:rPr>
        <w:fldChar w:fldCharType="separate"/>
      </w:r>
      <w:r>
        <w:rPr>
          <w:noProof/>
        </w:rPr>
        <w:t>10</w:t>
      </w:r>
      <w:r>
        <w:rPr>
          <w:noProof/>
        </w:rPr>
        <w:fldChar w:fldCharType="end"/>
      </w:r>
    </w:p>
    <w:p w14:paraId="74A97A87"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5.2.7.</w:t>
      </w:r>
      <w:r>
        <w:rPr>
          <w:rFonts w:eastAsiaTheme="minorEastAsia"/>
          <w:noProof/>
          <w:sz w:val="24"/>
          <w:szCs w:val="24"/>
          <w:lang w:val="en-US"/>
        </w:rPr>
        <w:tab/>
      </w:r>
      <w:r w:rsidRPr="00A56D41">
        <w:rPr>
          <w:noProof/>
        </w:rPr>
        <w:t>Communication</w:t>
      </w:r>
      <w:r>
        <w:rPr>
          <w:noProof/>
        </w:rPr>
        <w:tab/>
      </w:r>
      <w:r>
        <w:rPr>
          <w:noProof/>
        </w:rPr>
        <w:fldChar w:fldCharType="begin"/>
      </w:r>
      <w:r>
        <w:rPr>
          <w:noProof/>
        </w:rPr>
        <w:instrText xml:space="preserve"> PAGEREF _Toc456193245 \h </w:instrText>
      </w:r>
      <w:r>
        <w:rPr>
          <w:noProof/>
        </w:rPr>
      </w:r>
      <w:r>
        <w:rPr>
          <w:noProof/>
        </w:rPr>
        <w:fldChar w:fldCharType="separate"/>
      </w:r>
      <w:r>
        <w:rPr>
          <w:noProof/>
        </w:rPr>
        <w:t>10</w:t>
      </w:r>
      <w:r>
        <w:rPr>
          <w:noProof/>
        </w:rPr>
        <w:fldChar w:fldCharType="end"/>
      </w:r>
    </w:p>
    <w:p w14:paraId="24CE8EE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5.2.8.</w:t>
      </w:r>
      <w:r>
        <w:rPr>
          <w:rFonts w:eastAsiaTheme="minorEastAsia"/>
          <w:noProof/>
          <w:sz w:val="24"/>
          <w:szCs w:val="24"/>
          <w:lang w:val="en-US"/>
        </w:rPr>
        <w:tab/>
      </w:r>
      <w:r w:rsidRPr="00A56D41">
        <w:rPr>
          <w:noProof/>
        </w:rPr>
        <w:t>Environmental Management Plans</w:t>
      </w:r>
      <w:r>
        <w:rPr>
          <w:noProof/>
        </w:rPr>
        <w:tab/>
      </w:r>
      <w:r>
        <w:rPr>
          <w:noProof/>
        </w:rPr>
        <w:fldChar w:fldCharType="begin"/>
      </w:r>
      <w:r>
        <w:rPr>
          <w:noProof/>
        </w:rPr>
        <w:instrText xml:space="preserve"> PAGEREF _Toc456193246 \h </w:instrText>
      </w:r>
      <w:r>
        <w:rPr>
          <w:noProof/>
        </w:rPr>
      </w:r>
      <w:r>
        <w:rPr>
          <w:noProof/>
        </w:rPr>
        <w:fldChar w:fldCharType="separate"/>
      </w:r>
      <w:r>
        <w:rPr>
          <w:noProof/>
        </w:rPr>
        <w:t>10</w:t>
      </w:r>
      <w:r>
        <w:rPr>
          <w:noProof/>
        </w:rPr>
        <w:fldChar w:fldCharType="end"/>
      </w:r>
    </w:p>
    <w:p w14:paraId="234CB8CA"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5.2.9.</w:t>
      </w:r>
      <w:r>
        <w:rPr>
          <w:rFonts w:eastAsiaTheme="minorEastAsia"/>
          <w:noProof/>
          <w:sz w:val="24"/>
          <w:szCs w:val="24"/>
          <w:lang w:val="en-US"/>
        </w:rPr>
        <w:tab/>
      </w:r>
      <w:r w:rsidRPr="00A56D41">
        <w:rPr>
          <w:noProof/>
        </w:rPr>
        <w:t>Monitoring</w:t>
      </w:r>
      <w:r>
        <w:rPr>
          <w:noProof/>
        </w:rPr>
        <w:tab/>
      </w:r>
      <w:r>
        <w:rPr>
          <w:noProof/>
        </w:rPr>
        <w:fldChar w:fldCharType="begin"/>
      </w:r>
      <w:r>
        <w:rPr>
          <w:noProof/>
        </w:rPr>
        <w:instrText xml:space="preserve"> PAGEREF _Toc456193247 \h </w:instrText>
      </w:r>
      <w:r>
        <w:rPr>
          <w:noProof/>
        </w:rPr>
      </w:r>
      <w:r>
        <w:rPr>
          <w:noProof/>
        </w:rPr>
        <w:fldChar w:fldCharType="separate"/>
      </w:r>
      <w:r>
        <w:rPr>
          <w:noProof/>
        </w:rPr>
        <w:t>10</w:t>
      </w:r>
      <w:r>
        <w:rPr>
          <w:noProof/>
        </w:rPr>
        <w:fldChar w:fldCharType="end"/>
      </w:r>
    </w:p>
    <w:p w14:paraId="5159EFCE" w14:textId="77777777" w:rsidR="005B5116" w:rsidRDefault="005B5116">
      <w:pPr>
        <w:pStyle w:val="TOC2"/>
        <w:rPr>
          <w:rFonts w:eastAsiaTheme="minorEastAsia"/>
          <w:color w:val="auto"/>
          <w:sz w:val="24"/>
          <w:szCs w:val="24"/>
          <w:lang w:val="en-US"/>
        </w:rPr>
      </w:pPr>
      <w:r w:rsidRPr="00A56D41">
        <w:t>5.3.</w:t>
      </w:r>
      <w:r>
        <w:rPr>
          <w:rFonts w:eastAsiaTheme="minorEastAsia"/>
          <w:color w:val="auto"/>
          <w:sz w:val="24"/>
          <w:szCs w:val="24"/>
          <w:lang w:val="en-US"/>
        </w:rPr>
        <w:tab/>
      </w:r>
      <w:r w:rsidRPr="00A56D41">
        <w:t>Environmental Performance</w:t>
      </w:r>
      <w:r>
        <w:tab/>
      </w:r>
      <w:r>
        <w:fldChar w:fldCharType="begin"/>
      </w:r>
      <w:r>
        <w:instrText xml:space="preserve"> PAGEREF _Toc456193248 \h </w:instrText>
      </w:r>
      <w:r>
        <w:fldChar w:fldCharType="separate"/>
      </w:r>
      <w:r>
        <w:t>10</w:t>
      </w:r>
      <w:r>
        <w:fldChar w:fldCharType="end"/>
      </w:r>
    </w:p>
    <w:p w14:paraId="02518430"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5.3.1.</w:t>
      </w:r>
      <w:r>
        <w:rPr>
          <w:rFonts w:eastAsiaTheme="minorEastAsia"/>
          <w:noProof/>
          <w:sz w:val="24"/>
          <w:szCs w:val="24"/>
          <w:lang w:val="en-US"/>
        </w:rPr>
        <w:tab/>
      </w:r>
      <w:r w:rsidRPr="00A56D41">
        <w:rPr>
          <w:noProof/>
        </w:rPr>
        <w:t>Audits</w:t>
      </w:r>
      <w:r>
        <w:rPr>
          <w:noProof/>
        </w:rPr>
        <w:tab/>
      </w:r>
      <w:r>
        <w:rPr>
          <w:noProof/>
        </w:rPr>
        <w:fldChar w:fldCharType="begin"/>
      </w:r>
      <w:r>
        <w:rPr>
          <w:noProof/>
        </w:rPr>
        <w:instrText xml:space="preserve"> PAGEREF _Toc456193249 \h </w:instrText>
      </w:r>
      <w:r>
        <w:rPr>
          <w:noProof/>
        </w:rPr>
      </w:r>
      <w:r>
        <w:rPr>
          <w:noProof/>
        </w:rPr>
        <w:fldChar w:fldCharType="separate"/>
      </w:r>
      <w:r>
        <w:rPr>
          <w:noProof/>
        </w:rPr>
        <w:t>11</w:t>
      </w:r>
      <w:r>
        <w:rPr>
          <w:noProof/>
        </w:rPr>
        <w:fldChar w:fldCharType="end"/>
      </w:r>
    </w:p>
    <w:p w14:paraId="0C48CA7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5.3.2.</w:t>
      </w:r>
      <w:r>
        <w:rPr>
          <w:rFonts w:eastAsiaTheme="minorEastAsia"/>
          <w:noProof/>
          <w:sz w:val="24"/>
          <w:szCs w:val="24"/>
          <w:lang w:val="en-US"/>
        </w:rPr>
        <w:tab/>
      </w:r>
      <w:r w:rsidRPr="00A56D41">
        <w:rPr>
          <w:noProof/>
        </w:rPr>
        <w:t>Performance Evaluation</w:t>
      </w:r>
      <w:r>
        <w:rPr>
          <w:noProof/>
        </w:rPr>
        <w:tab/>
      </w:r>
      <w:r>
        <w:rPr>
          <w:noProof/>
        </w:rPr>
        <w:fldChar w:fldCharType="begin"/>
      </w:r>
      <w:r>
        <w:rPr>
          <w:noProof/>
        </w:rPr>
        <w:instrText xml:space="preserve"> PAGEREF _Toc456193250 \h </w:instrText>
      </w:r>
      <w:r>
        <w:rPr>
          <w:noProof/>
        </w:rPr>
      </w:r>
      <w:r>
        <w:rPr>
          <w:noProof/>
        </w:rPr>
        <w:fldChar w:fldCharType="separate"/>
      </w:r>
      <w:r>
        <w:rPr>
          <w:noProof/>
        </w:rPr>
        <w:t>11</w:t>
      </w:r>
      <w:r>
        <w:rPr>
          <w:noProof/>
        </w:rPr>
        <w:fldChar w:fldCharType="end"/>
      </w:r>
    </w:p>
    <w:p w14:paraId="5F8B93A4"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5.3.3.</w:t>
      </w:r>
      <w:r>
        <w:rPr>
          <w:rFonts w:eastAsiaTheme="minorEastAsia"/>
          <w:noProof/>
          <w:sz w:val="24"/>
          <w:szCs w:val="24"/>
          <w:lang w:val="en-US"/>
        </w:rPr>
        <w:tab/>
      </w:r>
      <w:r>
        <w:rPr>
          <w:noProof/>
        </w:rPr>
        <w:t>External Reporting</w:t>
      </w:r>
      <w:r>
        <w:rPr>
          <w:noProof/>
        </w:rPr>
        <w:tab/>
      </w:r>
      <w:r>
        <w:rPr>
          <w:noProof/>
        </w:rPr>
        <w:fldChar w:fldCharType="begin"/>
      </w:r>
      <w:r>
        <w:rPr>
          <w:noProof/>
        </w:rPr>
        <w:instrText xml:space="preserve"> PAGEREF _Toc456193251 \h </w:instrText>
      </w:r>
      <w:r>
        <w:rPr>
          <w:noProof/>
        </w:rPr>
      </w:r>
      <w:r>
        <w:rPr>
          <w:noProof/>
        </w:rPr>
        <w:fldChar w:fldCharType="separate"/>
      </w:r>
      <w:r>
        <w:rPr>
          <w:noProof/>
        </w:rPr>
        <w:t>11</w:t>
      </w:r>
      <w:r>
        <w:rPr>
          <w:noProof/>
        </w:rPr>
        <w:fldChar w:fldCharType="end"/>
      </w:r>
    </w:p>
    <w:p w14:paraId="08ABE0B3" w14:textId="77777777" w:rsidR="005B5116" w:rsidRDefault="005B5116">
      <w:pPr>
        <w:pStyle w:val="TOC2"/>
        <w:rPr>
          <w:rFonts w:eastAsiaTheme="minorEastAsia"/>
          <w:color w:val="auto"/>
          <w:sz w:val="24"/>
          <w:szCs w:val="24"/>
          <w:lang w:val="en-US"/>
        </w:rPr>
      </w:pPr>
      <w:r w:rsidRPr="00A56D41">
        <w:t>5.4.</w:t>
      </w:r>
      <w:r>
        <w:rPr>
          <w:rFonts w:eastAsiaTheme="minorEastAsia"/>
          <w:color w:val="auto"/>
          <w:sz w:val="24"/>
          <w:szCs w:val="24"/>
          <w:lang w:val="en-US"/>
        </w:rPr>
        <w:tab/>
      </w:r>
      <w:r>
        <w:t>Stakeholder engagement and consultation</w:t>
      </w:r>
      <w:r>
        <w:tab/>
      </w:r>
      <w:r>
        <w:fldChar w:fldCharType="begin"/>
      </w:r>
      <w:r>
        <w:instrText xml:space="preserve"> PAGEREF _Toc456193252 \h </w:instrText>
      </w:r>
      <w:r>
        <w:fldChar w:fldCharType="separate"/>
      </w:r>
      <w:r>
        <w:t>12</w:t>
      </w:r>
      <w:r>
        <w:fldChar w:fldCharType="end"/>
      </w:r>
    </w:p>
    <w:p w14:paraId="44D7ED52"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5.4.1.</w:t>
      </w:r>
      <w:r>
        <w:rPr>
          <w:rFonts w:eastAsiaTheme="minorEastAsia"/>
          <w:noProof/>
          <w:sz w:val="24"/>
          <w:szCs w:val="24"/>
          <w:lang w:val="en-US"/>
        </w:rPr>
        <w:tab/>
      </w:r>
      <w:r>
        <w:rPr>
          <w:noProof/>
        </w:rPr>
        <w:t>Stakeholder engagement</w:t>
      </w:r>
      <w:r>
        <w:rPr>
          <w:noProof/>
        </w:rPr>
        <w:tab/>
      </w:r>
      <w:r>
        <w:rPr>
          <w:noProof/>
        </w:rPr>
        <w:fldChar w:fldCharType="begin"/>
      </w:r>
      <w:r>
        <w:rPr>
          <w:noProof/>
        </w:rPr>
        <w:instrText xml:space="preserve"> PAGEREF _Toc456193253 \h </w:instrText>
      </w:r>
      <w:r>
        <w:rPr>
          <w:noProof/>
        </w:rPr>
      </w:r>
      <w:r>
        <w:rPr>
          <w:noProof/>
        </w:rPr>
        <w:fldChar w:fldCharType="separate"/>
      </w:r>
      <w:r>
        <w:rPr>
          <w:noProof/>
        </w:rPr>
        <w:t>12</w:t>
      </w:r>
      <w:r>
        <w:rPr>
          <w:noProof/>
        </w:rPr>
        <w:fldChar w:fldCharType="end"/>
      </w:r>
    </w:p>
    <w:p w14:paraId="2AB848C5"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5.4.2.</w:t>
      </w:r>
      <w:r>
        <w:rPr>
          <w:rFonts w:eastAsiaTheme="minorEastAsia"/>
          <w:noProof/>
          <w:sz w:val="24"/>
          <w:szCs w:val="24"/>
          <w:lang w:val="en-US"/>
        </w:rPr>
        <w:tab/>
      </w:r>
      <w:r>
        <w:rPr>
          <w:noProof/>
        </w:rPr>
        <w:t>Social Responsibility - Traditional and Cultural Heritage</w:t>
      </w:r>
      <w:r>
        <w:rPr>
          <w:noProof/>
        </w:rPr>
        <w:tab/>
      </w:r>
      <w:r>
        <w:rPr>
          <w:noProof/>
        </w:rPr>
        <w:fldChar w:fldCharType="begin"/>
      </w:r>
      <w:r>
        <w:rPr>
          <w:noProof/>
        </w:rPr>
        <w:instrText xml:space="preserve"> PAGEREF _Toc456193254 \h </w:instrText>
      </w:r>
      <w:r>
        <w:rPr>
          <w:noProof/>
        </w:rPr>
      </w:r>
      <w:r>
        <w:rPr>
          <w:noProof/>
        </w:rPr>
        <w:fldChar w:fldCharType="separate"/>
      </w:r>
      <w:r>
        <w:rPr>
          <w:noProof/>
        </w:rPr>
        <w:t>13</w:t>
      </w:r>
      <w:r>
        <w:rPr>
          <w:noProof/>
        </w:rPr>
        <w:fldChar w:fldCharType="end"/>
      </w:r>
    </w:p>
    <w:p w14:paraId="7ACC6935" w14:textId="77777777" w:rsidR="005B5116" w:rsidRDefault="005B5116">
      <w:pPr>
        <w:pStyle w:val="TOC2"/>
        <w:rPr>
          <w:rFonts w:eastAsiaTheme="minorEastAsia"/>
          <w:color w:val="auto"/>
          <w:sz w:val="24"/>
          <w:szCs w:val="24"/>
          <w:lang w:val="en-US"/>
        </w:rPr>
      </w:pPr>
      <w:r w:rsidRPr="00A56D41">
        <w:t>5.5.</w:t>
      </w:r>
      <w:r>
        <w:rPr>
          <w:rFonts w:eastAsiaTheme="minorEastAsia"/>
          <w:color w:val="auto"/>
          <w:sz w:val="24"/>
          <w:szCs w:val="24"/>
          <w:lang w:val="en-US"/>
        </w:rPr>
        <w:tab/>
      </w:r>
      <w:r>
        <w:t>Reducing Environmental Impact</w:t>
      </w:r>
      <w:r>
        <w:tab/>
      </w:r>
      <w:r>
        <w:fldChar w:fldCharType="begin"/>
      </w:r>
      <w:r>
        <w:instrText xml:space="preserve"> PAGEREF _Toc456193255 \h </w:instrText>
      </w:r>
      <w:r>
        <w:fldChar w:fldCharType="separate"/>
      </w:r>
      <w:r>
        <w:t>14</w:t>
      </w:r>
      <w:r>
        <w:fldChar w:fldCharType="end"/>
      </w:r>
    </w:p>
    <w:p w14:paraId="0EED0693"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5.5.1.</w:t>
      </w:r>
      <w:r>
        <w:rPr>
          <w:rFonts w:eastAsiaTheme="minorEastAsia"/>
          <w:noProof/>
          <w:sz w:val="24"/>
          <w:szCs w:val="24"/>
          <w:lang w:val="en-US"/>
        </w:rPr>
        <w:tab/>
      </w:r>
      <w:r>
        <w:rPr>
          <w:noProof/>
        </w:rPr>
        <w:t>Environmental Sustainability</w:t>
      </w:r>
      <w:r>
        <w:rPr>
          <w:noProof/>
        </w:rPr>
        <w:tab/>
      </w:r>
      <w:r>
        <w:rPr>
          <w:noProof/>
        </w:rPr>
        <w:fldChar w:fldCharType="begin"/>
      </w:r>
      <w:r>
        <w:rPr>
          <w:noProof/>
        </w:rPr>
        <w:instrText xml:space="preserve"> PAGEREF _Toc456193256 \h </w:instrText>
      </w:r>
      <w:r>
        <w:rPr>
          <w:noProof/>
        </w:rPr>
      </w:r>
      <w:r>
        <w:rPr>
          <w:noProof/>
        </w:rPr>
        <w:fldChar w:fldCharType="separate"/>
      </w:r>
      <w:r>
        <w:rPr>
          <w:noProof/>
        </w:rPr>
        <w:t>14</w:t>
      </w:r>
      <w:r>
        <w:rPr>
          <w:noProof/>
        </w:rPr>
        <w:fldChar w:fldCharType="end"/>
      </w:r>
    </w:p>
    <w:p w14:paraId="3621F3AB"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5.5.2.</w:t>
      </w:r>
      <w:r>
        <w:rPr>
          <w:rFonts w:eastAsiaTheme="minorEastAsia"/>
          <w:noProof/>
          <w:sz w:val="24"/>
          <w:szCs w:val="24"/>
          <w:lang w:val="en-US"/>
        </w:rPr>
        <w:tab/>
      </w:r>
      <w:r>
        <w:rPr>
          <w:noProof/>
        </w:rPr>
        <w:t>Carbon Footprint – Greenhouse Gas Emissions</w:t>
      </w:r>
      <w:r>
        <w:rPr>
          <w:noProof/>
        </w:rPr>
        <w:tab/>
      </w:r>
      <w:r>
        <w:rPr>
          <w:noProof/>
        </w:rPr>
        <w:fldChar w:fldCharType="begin"/>
      </w:r>
      <w:r>
        <w:rPr>
          <w:noProof/>
        </w:rPr>
        <w:instrText xml:space="preserve"> PAGEREF _Toc456193257 \h </w:instrText>
      </w:r>
      <w:r>
        <w:rPr>
          <w:noProof/>
        </w:rPr>
      </w:r>
      <w:r>
        <w:rPr>
          <w:noProof/>
        </w:rPr>
        <w:fldChar w:fldCharType="separate"/>
      </w:r>
      <w:r>
        <w:rPr>
          <w:noProof/>
        </w:rPr>
        <w:t>14</w:t>
      </w:r>
      <w:r>
        <w:rPr>
          <w:noProof/>
        </w:rPr>
        <w:fldChar w:fldCharType="end"/>
      </w:r>
    </w:p>
    <w:p w14:paraId="4F8DBEC9"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5.5.3.</w:t>
      </w:r>
      <w:r>
        <w:rPr>
          <w:rFonts w:eastAsiaTheme="minorEastAsia"/>
          <w:noProof/>
          <w:sz w:val="24"/>
          <w:szCs w:val="24"/>
          <w:lang w:val="en-US"/>
        </w:rPr>
        <w:tab/>
      </w:r>
      <w:r>
        <w:rPr>
          <w:noProof/>
        </w:rPr>
        <w:t>Material Life Cycle</w:t>
      </w:r>
      <w:r>
        <w:rPr>
          <w:noProof/>
        </w:rPr>
        <w:tab/>
      </w:r>
      <w:r>
        <w:rPr>
          <w:noProof/>
        </w:rPr>
        <w:fldChar w:fldCharType="begin"/>
      </w:r>
      <w:r>
        <w:rPr>
          <w:noProof/>
        </w:rPr>
        <w:instrText xml:space="preserve"> PAGEREF _Toc456193258 \h </w:instrText>
      </w:r>
      <w:r>
        <w:rPr>
          <w:noProof/>
        </w:rPr>
      </w:r>
      <w:r>
        <w:rPr>
          <w:noProof/>
        </w:rPr>
        <w:fldChar w:fldCharType="separate"/>
      </w:r>
      <w:r>
        <w:rPr>
          <w:noProof/>
        </w:rPr>
        <w:t>15</w:t>
      </w:r>
      <w:r>
        <w:rPr>
          <w:noProof/>
        </w:rPr>
        <w:fldChar w:fldCharType="end"/>
      </w:r>
    </w:p>
    <w:p w14:paraId="0BDD12CB" w14:textId="77777777" w:rsidR="005B5116" w:rsidRDefault="005B5116">
      <w:pPr>
        <w:pStyle w:val="TOC1"/>
        <w:rPr>
          <w:rFonts w:eastAsiaTheme="minorEastAsia"/>
          <w:b w:val="0"/>
          <w:color w:val="auto"/>
          <w:sz w:val="24"/>
          <w:szCs w:val="24"/>
          <w:lang w:val="en-US"/>
        </w:rPr>
      </w:pPr>
      <w:r w:rsidRPr="00A56D41">
        <w:t>6.</w:t>
      </w:r>
      <w:r>
        <w:rPr>
          <w:rFonts w:eastAsiaTheme="minorEastAsia"/>
          <w:b w:val="0"/>
          <w:color w:val="auto"/>
          <w:sz w:val="24"/>
          <w:szCs w:val="24"/>
          <w:lang w:val="en-US"/>
        </w:rPr>
        <w:tab/>
      </w:r>
      <w:r>
        <w:t>TECHNICAL CONSIDERATIONS</w:t>
      </w:r>
      <w:r>
        <w:tab/>
      </w:r>
      <w:r>
        <w:fldChar w:fldCharType="begin"/>
      </w:r>
      <w:r>
        <w:instrText xml:space="preserve"> PAGEREF _Toc456193259 \h </w:instrText>
      </w:r>
      <w:r>
        <w:fldChar w:fldCharType="separate"/>
      </w:r>
      <w:r>
        <w:t>15</w:t>
      </w:r>
      <w:r>
        <w:fldChar w:fldCharType="end"/>
      </w:r>
    </w:p>
    <w:p w14:paraId="3B26AD32" w14:textId="77777777" w:rsidR="005B5116" w:rsidRDefault="005B5116">
      <w:pPr>
        <w:pStyle w:val="TOC2"/>
        <w:rPr>
          <w:rFonts w:eastAsiaTheme="minorEastAsia"/>
          <w:color w:val="auto"/>
          <w:sz w:val="24"/>
          <w:szCs w:val="24"/>
          <w:lang w:val="en-US"/>
        </w:rPr>
      </w:pPr>
      <w:r w:rsidRPr="00A56D41">
        <w:t>6.1.</w:t>
      </w:r>
      <w:r>
        <w:rPr>
          <w:rFonts w:eastAsiaTheme="minorEastAsia"/>
          <w:color w:val="auto"/>
          <w:sz w:val="24"/>
          <w:szCs w:val="24"/>
          <w:lang w:val="en-US"/>
        </w:rPr>
        <w:tab/>
      </w:r>
      <w:r>
        <w:t>Waste Management</w:t>
      </w:r>
      <w:r>
        <w:tab/>
      </w:r>
      <w:r>
        <w:fldChar w:fldCharType="begin"/>
      </w:r>
      <w:r>
        <w:instrText xml:space="preserve"> PAGEREF _Toc456193260 \h </w:instrText>
      </w:r>
      <w:r>
        <w:fldChar w:fldCharType="separate"/>
      </w:r>
      <w:r>
        <w:t>15</w:t>
      </w:r>
      <w:r>
        <w:fldChar w:fldCharType="end"/>
      </w:r>
    </w:p>
    <w:p w14:paraId="55CF1A86"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6.1.1.</w:t>
      </w:r>
      <w:r>
        <w:rPr>
          <w:rFonts w:eastAsiaTheme="minorEastAsia"/>
          <w:noProof/>
          <w:sz w:val="24"/>
          <w:szCs w:val="24"/>
          <w:lang w:val="en-US"/>
        </w:rPr>
        <w:tab/>
      </w:r>
      <w:r>
        <w:rPr>
          <w:noProof/>
        </w:rPr>
        <w:t>Waste hierarchy</w:t>
      </w:r>
      <w:r>
        <w:rPr>
          <w:noProof/>
        </w:rPr>
        <w:tab/>
      </w:r>
      <w:r>
        <w:rPr>
          <w:noProof/>
        </w:rPr>
        <w:fldChar w:fldCharType="begin"/>
      </w:r>
      <w:r>
        <w:rPr>
          <w:noProof/>
        </w:rPr>
        <w:instrText xml:space="preserve"> PAGEREF _Toc456193261 \h </w:instrText>
      </w:r>
      <w:r>
        <w:rPr>
          <w:noProof/>
        </w:rPr>
      </w:r>
      <w:r>
        <w:rPr>
          <w:noProof/>
        </w:rPr>
        <w:fldChar w:fldCharType="separate"/>
      </w:r>
      <w:r>
        <w:rPr>
          <w:noProof/>
        </w:rPr>
        <w:t>15</w:t>
      </w:r>
      <w:r>
        <w:rPr>
          <w:noProof/>
        </w:rPr>
        <w:fldChar w:fldCharType="end"/>
      </w:r>
    </w:p>
    <w:p w14:paraId="05396BD6" w14:textId="77777777" w:rsidR="005B5116" w:rsidRDefault="005B5116">
      <w:pPr>
        <w:pStyle w:val="TOC2"/>
        <w:rPr>
          <w:rFonts w:eastAsiaTheme="minorEastAsia"/>
          <w:color w:val="auto"/>
          <w:sz w:val="24"/>
          <w:szCs w:val="24"/>
          <w:lang w:val="en-US"/>
        </w:rPr>
      </w:pPr>
      <w:r w:rsidRPr="00A56D41">
        <w:t>6.2.</w:t>
      </w:r>
      <w:r>
        <w:rPr>
          <w:rFonts w:eastAsiaTheme="minorEastAsia"/>
          <w:color w:val="auto"/>
          <w:sz w:val="24"/>
          <w:szCs w:val="24"/>
          <w:lang w:val="en-US"/>
        </w:rPr>
        <w:tab/>
      </w:r>
      <w:r>
        <w:t>Hazardous Substances Management</w:t>
      </w:r>
      <w:r>
        <w:tab/>
      </w:r>
      <w:r>
        <w:fldChar w:fldCharType="begin"/>
      </w:r>
      <w:r>
        <w:instrText xml:space="preserve"> PAGEREF _Toc456193262 \h </w:instrText>
      </w:r>
      <w:r>
        <w:fldChar w:fldCharType="separate"/>
      </w:r>
      <w:r>
        <w:t>16</w:t>
      </w:r>
      <w:r>
        <w:fldChar w:fldCharType="end"/>
      </w:r>
    </w:p>
    <w:p w14:paraId="06EAAC77" w14:textId="77777777" w:rsidR="005B5116" w:rsidRDefault="005B5116">
      <w:pPr>
        <w:pStyle w:val="TOC2"/>
        <w:rPr>
          <w:rFonts w:eastAsiaTheme="minorEastAsia"/>
          <w:color w:val="auto"/>
          <w:sz w:val="24"/>
          <w:szCs w:val="24"/>
          <w:lang w:val="en-US"/>
        </w:rPr>
      </w:pPr>
      <w:r w:rsidRPr="00A56D41">
        <w:t>6.3.</w:t>
      </w:r>
      <w:r>
        <w:rPr>
          <w:rFonts w:eastAsiaTheme="minorEastAsia"/>
          <w:color w:val="auto"/>
          <w:sz w:val="24"/>
          <w:szCs w:val="24"/>
          <w:lang w:val="en-US"/>
        </w:rPr>
        <w:tab/>
      </w:r>
      <w:r>
        <w:t>Mercury</w:t>
      </w:r>
      <w:r>
        <w:tab/>
      </w:r>
      <w:r>
        <w:fldChar w:fldCharType="begin"/>
      </w:r>
      <w:r>
        <w:instrText xml:space="preserve"> PAGEREF _Toc456193263 \h </w:instrText>
      </w:r>
      <w:r>
        <w:fldChar w:fldCharType="separate"/>
      </w:r>
      <w:r>
        <w:t>16</w:t>
      </w:r>
      <w:r>
        <w:fldChar w:fldCharType="end"/>
      </w:r>
    </w:p>
    <w:p w14:paraId="73E6FBC9" w14:textId="77777777" w:rsidR="005B5116" w:rsidRDefault="005B5116">
      <w:pPr>
        <w:pStyle w:val="TOC2"/>
        <w:rPr>
          <w:rFonts w:eastAsiaTheme="minorEastAsia"/>
          <w:color w:val="auto"/>
          <w:sz w:val="24"/>
          <w:szCs w:val="24"/>
          <w:lang w:val="en-US"/>
        </w:rPr>
      </w:pPr>
      <w:r w:rsidRPr="00A56D41">
        <w:t>6.4.</w:t>
      </w:r>
      <w:r>
        <w:rPr>
          <w:rFonts w:eastAsiaTheme="minorEastAsia"/>
          <w:color w:val="auto"/>
          <w:sz w:val="24"/>
          <w:szCs w:val="24"/>
          <w:lang w:val="en-US"/>
        </w:rPr>
        <w:tab/>
      </w:r>
      <w:r>
        <w:t>Asbestos</w:t>
      </w:r>
      <w:r>
        <w:tab/>
      </w:r>
      <w:r>
        <w:fldChar w:fldCharType="begin"/>
      </w:r>
      <w:r>
        <w:instrText xml:space="preserve"> PAGEREF _Toc456193264 \h </w:instrText>
      </w:r>
      <w:r>
        <w:fldChar w:fldCharType="separate"/>
      </w:r>
      <w:r>
        <w:t>17</w:t>
      </w:r>
      <w:r>
        <w:fldChar w:fldCharType="end"/>
      </w:r>
    </w:p>
    <w:p w14:paraId="7F5654D0" w14:textId="77777777" w:rsidR="005B5116" w:rsidRDefault="005B5116">
      <w:pPr>
        <w:pStyle w:val="TOC2"/>
        <w:rPr>
          <w:rFonts w:eastAsiaTheme="minorEastAsia"/>
          <w:color w:val="auto"/>
          <w:sz w:val="24"/>
          <w:szCs w:val="24"/>
          <w:lang w:val="en-US"/>
        </w:rPr>
      </w:pPr>
      <w:r w:rsidRPr="00A56D41">
        <w:t>6.5.</w:t>
      </w:r>
      <w:r>
        <w:rPr>
          <w:rFonts w:eastAsiaTheme="minorEastAsia"/>
          <w:color w:val="auto"/>
          <w:sz w:val="24"/>
          <w:szCs w:val="24"/>
          <w:lang w:val="en-US"/>
        </w:rPr>
        <w:tab/>
      </w:r>
      <w:r>
        <w:t>Batteries</w:t>
      </w:r>
      <w:r>
        <w:tab/>
      </w:r>
      <w:r>
        <w:fldChar w:fldCharType="begin"/>
      </w:r>
      <w:r>
        <w:instrText xml:space="preserve"> PAGEREF _Toc456193265 \h </w:instrText>
      </w:r>
      <w:r>
        <w:fldChar w:fldCharType="separate"/>
      </w:r>
      <w:r>
        <w:t>17</w:t>
      </w:r>
      <w:r>
        <w:fldChar w:fldCharType="end"/>
      </w:r>
    </w:p>
    <w:p w14:paraId="2E00A713" w14:textId="77777777" w:rsidR="005B5116" w:rsidRDefault="005B5116">
      <w:pPr>
        <w:pStyle w:val="TOC2"/>
        <w:rPr>
          <w:rFonts w:eastAsiaTheme="minorEastAsia"/>
          <w:color w:val="auto"/>
          <w:sz w:val="24"/>
          <w:szCs w:val="24"/>
          <w:lang w:val="en-US"/>
        </w:rPr>
      </w:pPr>
      <w:r w:rsidRPr="00A56D41">
        <w:t>6.6.</w:t>
      </w:r>
      <w:r>
        <w:rPr>
          <w:rFonts w:eastAsiaTheme="minorEastAsia"/>
          <w:color w:val="auto"/>
          <w:sz w:val="24"/>
          <w:szCs w:val="24"/>
          <w:lang w:val="en-US"/>
        </w:rPr>
        <w:tab/>
      </w:r>
      <w:r>
        <w:t>Paints</w:t>
      </w:r>
      <w:r>
        <w:tab/>
      </w:r>
      <w:r>
        <w:fldChar w:fldCharType="begin"/>
      </w:r>
      <w:r>
        <w:instrText xml:space="preserve"> PAGEREF _Toc456193266 \h </w:instrText>
      </w:r>
      <w:r>
        <w:fldChar w:fldCharType="separate"/>
      </w:r>
      <w:r>
        <w:t>18</w:t>
      </w:r>
      <w:r>
        <w:fldChar w:fldCharType="end"/>
      </w:r>
    </w:p>
    <w:p w14:paraId="6A1652F3"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t>6.6.1.</w:t>
      </w:r>
      <w:r>
        <w:rPr>
          <w:rFonts w:eastAsiaTheme="minorEastAsia"/>
          <w:noProof/>
          <w:sz w:val="24"/>
          <w:szCs w:val="24"/>
          <w:lang w:val="en-US"/>
        </w:rPr>
        <w:tab/>
      </w:r>
      <w:r>
        <w:rPr>
          <w:noProof/>
        </w:rPr>
        <w:t>Minimise the environmental impact of paints</w:t>
      </w:r>
      <w:r>
        <w:rPr>
          <w:noProof/>
        </w:rPr>
        <w:tab/>
      </w:r>
      <w:r>
        <w:rPr>
          <w:noProof/>
        </w:rPr>
        <w:fldChar w:fldCharType="begin"/>
      </w:r>
      <w:r>
        <w:rPr>
          <w:noProof/>
        </w:rPr>
        <w:instrText xml:space="preserve"> PAGEREF _Toc456193267 \h </w:instrText>
      </w:r>
      <w:r>
        <w:rPr>
          <w:noProof/>
        </w:rPr>
      </w:r>
      <w:r>
        <w:rPr>
          <w:noProof/>
        </w:rPr>
        <w:fldChar w:fldCharType="separate"/>
      </w:r>
      <w:r>
        <w:rPr>
          <w:noProof/>
        </w:rPr>
        <w:t>18</w:t>
      </w:r>
      <w:r>
        <w:rPr>
          <w:noProof/>
        </w:rPr>
        <w:fldChar w:fldCharType="end"/>
      </w:r>
    </w:p>
    <w:p w14:paraId="75792651" w14:textId="77777777" w:rsidR="005B5116" w:rsidRDefault="005B5116">
      <w:pPr>
        <w:pStyle w:val="TOC3"/>
        <w:tabs>
          <w:tab w:val="left" w:pos="1134"/>
          <w:tab w:val="right" w:leader="dot" w:pos="10195"/>
        </w:tabs>
        <w:rPr>
          <w:rFonts w:eastAsiaTheme="minorEastAsia"/>
          <w:noProof/>
          <w:sz w:val="24"/>
          <w:szCs w:val="24"/>
          <w:lang w:val="en-US"/>
        </w:rPr>
      </w:pPr>
      <w:r w:rsidRPr="00A56D41">
        <w:rPr>
          <w:noProof/>
        </w:rPr>
        <w:lastRenderedPageBreak/>
        <w:t>6.6.2.</w:t>
      </w:r>
      <w:r>
        <w:rPr>
          <w:rFonts w:eastAsiaTheme="minorEastAsia"/>
          <w:noProof/>
          <w:sz w:val="24"/>
          <w:szCs w:val="24"/>
          <w:lang w:val="en-US"/>
        </w:rPr>
        <w:tab/>
      </w:r>
      <w:r>
        <w:rPr>
          <w:noProof/>
        </w:rPr>
        <w:t>Lead based paints</w:t>
      </w:r>
      <w:r>
        <w:rPr>
          <w:noProof/>
        </w:rPr>
        <w:tab/>
      </w:r>
      <w:r>
        <w:rPr>
          <w:noProof/>
        </w:rPr>
        <w:fldChar w:fldCharType="begin"/>
      </w:r>
      <w:r>
        <w:rPr>
          <w:noProof/>
        </w:rPr>
        <w:instrText xml:space="preserve"> PAGEREF _Toc456193268 \h </w:instrText>
      </w:r>
      <w:r>
        <w:rPr>
          <w:noProof/>
        </w:rPr>
      </w:r>
      <w:r>
        <w:rPr>
          <w:noProof/>
        </w:rPr>
        <w:fldChar w:fldCharType="separate"/>
      </w:r>
      <w:r>
        <w:rPr>
          <w:noProof/>
        </w:rPr>
        <w:t>19</w:t>
      </w:r>
      <w:r>
        <w:rPr>
          <w:noProof/>
        </w:rPr>
        <w:fldChar w:fldCharType="end"/>
      </w:r>
    </w:p>
    <w:p w14:paraId="43BFDCCC" w14:textId="77777777" w:rsidR="005B5116" w:rsidRDefault="005B5116">
      <w:pPr>
        <w:pStyle w:val="TOC2"/>
        <w:rPr>
          <w:rFonts w:eastAsiaTheme="minorEastAsia"/>
          <w:color w:val="auto"/>
          <w:sz w:val="24"/>
          <w:szCs w:val="24"/>
          <w:lang w:val="en-US"/>
        </w:rPr>
      </w:pPr>
      <w:r w:rsidRPr="00A56D41">
        <w:t>6.7.</w:t>
      </w:r>
      <w:r>
        <w:rPr>
          <w:rFonts w:eastAsiaTheme="minorEastAsia"/>
          <w:color w:val="auto"/>
          <w:sz w:val="24"/>
          <w:szCs w:val="24"/>
          <w:lang w:val="en-US"/>
        </w:rPr>
        <w:tab/>
      </w:r>
      <w:r>
        <w:t>Solvents</w:t>
      </w:r>
      <w:r>
        <w:tab/>
      </w:r>
      <w:r>
        <w:fldChar w:fldCharType="begin"/>
      </w:r>
      <w:r>
        <w:instrText xml:space="preserve"> PAGEREF _Toc456193269 \h </w:instrText>
      </w:r>
      <w:r>
        <w:fldChar w:fldCharType="separate"/>
      </w:r>
      <w:r>
        <w:t>20</w:t>
      </w:r>
      <w:r>
        <w:fldChar w:fldCharType="end"/>
      </w:r>
    </w:p>
    <w:p w14:paraId="32866330" w14:textId="77777777" w:rsidR="005B5116" w:rsidRDefault="005B5116">
      <w:pPr>
        <w:pStyle w:val="TOC2"/>
        <w:rPr>
          <w:rFonts w:eastAsiaTheme="minorEastAsia"/>
          <w:color w:val="auto"/>
          <w:sz w:val="24"/>
          <w:szCs w:val="24"/>
          <w:lang w:val="en-US"/>
        </w:rPr>
      </w:pPr>
      <w:r w:rsidRPr="00A56D41">
        <w:t>6.8.</w:t>
      </w:r>
      <w:r>
        <w:rPr>
          <w:rFonts w:eastAsiaTheme="minorEastAsia"/>
          <w:color w:val="auto"/>
          <w:sz w:val="24"/>
          <w:szCs w:val="24"/>
          <w:lang w:val="en-US"/>
        </w:rPr>
        <w:tab/>
      </w:r>
      <w:r>
        <w:t>Fuel</w:t>
      </w:r>
      <w:r>
        <w:tab/>
      </w:r>
      <w:r>
        <w:fldChar w:fldCharType="begin"/>
      </w:r>
      <w:r>
        <w:instrText xml:space="preserve"> PAGEREF _Toc456193270 \h </w:instrText>
      </w:r>
      <w:r>
        <w:fldChar w:fldCharType="separate"/>
      </w:r>
      <w:r>
        <w:t>21</w:t>
      </w:r>
      <w:r>
        <w:fldChar w:fldCharType="end"/>
      </w:r>
    </w:p>
    <w:p w14:paraId="6898038C" w14:textId="77777777" w:rsidR="005B5116" w:rsidRDefault="005B5116">
      <w:pPr>
        <w:pStyle w:val="TOC2"/>
        <w:rPr>
          <w:rFonts w:eastAsiaTheme="minorEastAsia"/>
          <w:color w:val="auto"/>
          <w:sz w:val="24"/>
          <w:szCs w:val="24"/>
          <w:lang w:val="en-US"/>
        </w:rPr>
      </w:pPr>
      <w:r w:rsidRPr="00A56D41">
        <w:t>6.9.</w:t>
      </w:r>
      <w:r>
        <w:rPr>
          <w:rFonts w:eastAsiaTheme="minorEastAsia"/>
          <w:color w:val="auto"/>
          <w:sz w:val="24"/>
          <w:szCs w:val="24"/>
          <w:lang w:val="en-US"/>
        </w:rPr>
        <w:tab/>
      </w:r>
      <w:r>
        <w:t>Synthetic buoys and moorings</w:t>
      </w:r>
      <w:r>
        <w:tab/>
      </w:r>
      <w:r>
        <w:fldChar w:fldCharType="begin"/>
      </w:r>
      <w:r>
        <w:instrText xml:space="preserve"> PAGEREF _Toc456193271 \h </w:instrText>
      </w:r>
      <w:r>
        <w:fldChar w:fldCharType="separate"/>
      </w:r>
      <w:r>
        <w:t>22</w:t>
      </w:r>
      <w:r>
        <w:fldChar w:fldCharType="end"/>
      </w:r>
    </w:p>
    <w:p w14:paraId="2ACD0D45" w14:textId="77777777" w:rsidR="005B5116" w:rsidRDefault="005B5116">
      <w:pPr>
        <w:pStyle w:val="TOC2"/>
        <w:rPr>
          <w:rFonts w:eastAsiaTheme="minorEastAsia"/>
          <w:color w:val="auto"/>
          <w:sz w:val="24"/>
          <w:szCs w:val="24"/>
          <w:lang w:val="en-US"/>
        </w:rPr>
      </w:pPr>
      <w:r w:rsidRPr="00A56D41">
        <w:t>6.10.</w:t>
      </w:r>
      <w:r>
        <w:rPr>
          <w:rFonts w:eastAsiaTheme="minorEastAsia"/>
          <w:color w:val="auto"/>
          <w:sz w:val="24"/>
          <w:szCs w:val="24"/>
          <w:lang w:val="en-US"/>
        </w:rPr>
        <w:tab/>
      </w:r>
      <w:r>
        <w:t>Lamps</w:t>
      </w:r>
      <w:r>
        <w:tab/>
      </w:r>
      <w:r>
        <w:fldChar w:fldCharType="begin"/>
      </w:r>
      <w:r>
        <w:instrText xml:space="preserve"> PAGEREF _Toc456193272 \h </w:instrText>
      </w:r>
      <w:r>
        <w:fldChar w:fldCharType="separate"/>
      </w:r>
      <w:r>
        <w:t>22</w:t>
      </w:r>
      <w:r>
        <w:fldChar w:fldCharType="end"/>
      </w:r>
    </w:p>
    <w:p w14:paraId="1782C9C4" w14:textId="77777777" w:rsidR="005B5116" w:rsidRDefault="005B5116">
      <w:pPr>
        <w:pStyle w:val="TOC2"/>
        <w:rPr>
          <w:rFonts w:eastAsiaTheme="minorEastAsia"/>
          <w:color w:val="auto"/>
          <w:sz w:val="24"/>
          <w:szCs w:val="24"/>
          <w:lang w:val="en-US"/>
        </w:rPr>
      </w:pPr>
      <w:r w:rsidRPr="00A56D41">
        <w:t>6.11.</w:t>
      </w:r>
      <w:r>
        <w:rPr>
          <w:rFonts w:eastAsiaTheme="minorEastAsia"/>
          <w:color w:val="auto"/>
          <w:sz w:val="24"/>
          <w:szCs w:val="24"/>
          <w:lang w:val="en-US"/>
        </w:rPr>
        <w:tab/>
      </w:r>
      <w:r>
        <w:t>Blast cleaning</w:t>
      </w:r>
      <w:r>
        <w:tab/>
      </w:r>
      <w:r>
        <w:fldChar w:fldCharType="begin"/>
      </w:r>
      <w:r>
        <w:instrText xml:space="preserve"> PAGEREF _Toc456193273 \h </w:instrText>
      </w:r>
      <w:r>
        <w:fldChar w:fldCharType="separate"/>
      </w:r>
      <w:r>
        <w:t>22</w:t>
      </w:r>
      <w:r>
        <w:fldChar w:fldCharType="end"/>
      </w:r>
    </w:p>
    <w:p w14:paraId="0F831270" w14:textId="77777777" w:rsidR="005B5116" w:rsidRDefault="005B5116">
      <w:pPr>
        <w:pStyle w:val="TOC2"/>
        <w:rPr>
          <w:rFonts w:eastAsiaTheme="minorEastAsia"/>
          <w:color w:val="auto"/>
          <w:sz w:val="24"/>
          <w:szCs w:val="24"/>
          <w:lang w:val="en-US"/>
        </w:rPr>
      </w:pPr>
      <w:r w:rsidRPr="00A56D41">
        <w:t>6.12.</w:t>
      </w:r>
      <w:r>
        <w:rPr>
          <w:rFonts w:eastAsiaTheme="minorEastAsia"/>
          <w:color w:val="auto"/>
          <w:sz w:val="24"/>
          <w:szCs w:val="24"/>
          <w:lang w:val="en-US"/>
        </w:rPr>
        <w:tab/>
      </w:r>
      <w:r>
        <w:t>Noise pollution</w:t>
      </w:r>
      <w:r>
        <w:tab/>
      </w:r>
      <w:r>
        <w:fldChar w:fldCharType="begin"/>
      </w:r>
      <w:r>
        <w:instrText xml:space="preserve"> PAGEREF _Toc456193274 \h </w:instrText>
      </w:r>
      <w:r>
        <w:fldChar w:fldCharType="separate"/>
      </w:r>
      <w:r>
        <w:t>23</w:t>
      </w:r>
      <w:r>
        <w:fldChar w:fldCharType="end"/>
      </w:r>
    </w:p>
    <w:p w14:paraId="326708F0" w14:textId="77777777" w:rsidR="005B5116" w:rsidRDefault="005B5116">
      <w:pPr>
        <w:pStyle w:val="TOC2"/>
        <w:rPr>
          <w:rFonts w:eastAsiaTheme="minorEastAsia"/>
          <w:color w:val="auto"/>
          <w:sz w:val="24"/>
          <w:szCs w:val="24"/>
          <w:lang w:val="en-US"/>
        </w:rPr>
      </w:pPr>
      <w:r w:rsidRPr="00A56D41">
        <w:t>6.13.</w:t>
      </w:r>
      <w:r>
        <w:rPr>
          <w:rFonts w:eastAsiaTheme="minorEastAsia"/>
          <w:color w:val="auto"/>
          <w:sz w:val="24"/>
          <w:szCs w:val="24"/>
          <w:lang w:val="en-US"/>
        </w:rPr>
        <w:tab/>
      </w:r>
      <w:r>
        <w:t>Light pollution</w:t>
      </w:r>
      <w:r>
        <w:tab/>
      </w:r>
      <w:r>
        <w:fldChar w:fldCharType="begin"/>
      </w:r>
      <w:r>
        <w:instrText xml:space="preserve"> PAGEREF _Toc456193275 \h </w:instrText>
      </w:r>
      <w:r>
        <w:fldChar w:fldCharType="separate"/>
      </w:r>
      <w:r>
        <w:t>23</w:t>
      </w:r>
      <w:r>
        <w:fldChar w:fldCharType="end"/>
      </w:r>
    </w:p>
    <w:p w14:paraId="35CEA625" w14:textId="77777777" w:rsidR="005B5116" w:rsidRDefault="005B5116">
      <w:pPr>
        <w:pStyle w:val="TOC2"/>
        <w:rPr>
          <w:rFonts w:eastAsiaTheme="minorEastAsia"/>
          <w:color w:val="auto"/>
          <w:sz w:val="24"/>
          <w:szCs w:val="24"/>
          <w:lang w:val="en-US"/>
        </w:rPr>
      </w:pPr>
      <w:r w:rsidRPr="00A56D41">
        <w:t>6.14.</w:t>
      </w:r>
      <w:r>
        <w:rPr>
          <w:rFonts w:eastAsiaTheme="minorEastAsia"/>
          <w:color w:val="auto"/>
          <w:sz w:val="24"/>
          <w:szCs w:val="24"/>
          <w:lang w:val="en-US"/>
        </w:rPr>
        <w:tab/>
      </w:r>
      <w:r>
        <w:t>Impact on marine life and habitats</w:t>
      </w:r>
      <w:r>
        <w:tab/>
      </w:r>
      <w:r>
        <w:fldChar w:fldCharType="begin"/>
      </w:r>
      <w:r>
        <w:instrText xml:space="preserve"> PAGEREF _Toc456193276 \h </w:instrText>
      </w:r>
      <w:r>
        <w:fldChar w:fldCharType="separate"/>
      </w:r>
      <w:r>
        <w:t>23</w:t>
      </w:r>
      <w:r>
        <w:fldChar w:fldCharType="end"/>
      </w:r>
    </w:p>
    <w:p w14:paraId="53C8B3CE" w14:textId="77777777" w:rsidR="005B5116" w:rsidRDefault="005B5116">
      <w:pPr>
        <w:pStyle w:val="TOC2"/>
        <w:rPr>
          <w:rFonts w:eastAsiaTheme="minorEastAsia"/>
          <w:color w:val="auto"/>
          <w:sz w:val="24"/>
          <w:szCs w:val="24"/>
          <w:lang w:val="en-US"/>
        </w:rPr>
      </w:pPr>
      <w:r w:rsidRPr="00A56D41">
        <w:t>6.15.</w:t>
      </w:r>
      <w:r>
        <w:rPr>
          <w:rFonts w:eastAsiaTheme="minorEastAsia"/>
          <w:color w:val="auto"/>
          <w:sz w:val="24"/>
          <w:szCs w:val="24"/>
          <w:lang w:val="en-US"/>
        </w:rPr>
        <w:tab/>
      </w:r>
      <w:r>
        <w:t>Vessel operations in coral habitats</w:t>
      </w:r>
      <w:r>
        <w:tab/>
      </w:r>
      <w:r>
        <w:fldChar w:fldCharType="begin"/>
      </w:r>
      <w:r>
        <w:instrText xml:space="preserve"> PAGEREF _Toc456193277 \h </w:instrText>
      </w:r>
      <w:r>
        <w:fldChar w:fldCharType="separate"/>
      </w:r>
      <w:r>
        <w:t>24</w:t>
      </w:r>
      <w:r>
        <w:fldChar w:fldCharType="end"/>
      </w:r>
    </w:p>
    <w:p w14:paraId="55A6C1EC" w14:textId="77777777" w:rsidR="005B5116" w:rsidRDefault="005B5116">
      <w:pPr>
        <w:pStyle w:val="TOC2"/>
        <w:rPr>
          <w:rFonts w:eastAsiaTheme="minorEastAsia"/>
          <w:color w:val="auto"/>
          <w:sz w:val="24"/>
          <w:szCs w:val="24"/>
          <w:lang w:val="en-US"/>
        </w:rPr>
      </w:pPr>
      <w:r w:rsidRPr="00A56D41">
        <w:t>6.16.</w:t>
      </w:r>
      <w:r>
        <w:rPr>
          <w:rFonts w:eastAsiaTheme="minorEastAsia"/>
          <w:color w:val="auto"/>
          <w:sz w:val="24"/>
          <w:szCs w:val="24"/>
          <w:lang w:val="en-US"/>
        </w:rPr>
        <w:tab/>
      </w:r>
      <w:r>
        <w:t>Contaminated land</w:t>
      </w:r>
      <w:r>
        <w:tab/>
      </w:r>
      <w:r>
        <w:fldChar w:fldCharType="begin"/>
      </w:r>
      <w:r>
        <w:instrText xml:space="preserve"> PAGEREF _Toc456193278 \h </w:instrText>
      </w:r>
      <w:r>
        <w:fldChar w:fldCharType="separate"/>
      </w:r>
      <w:r>
        <w:t>25</w:t>
      </w:r>
      <w:r>
        <w:fldChar w:fldCharType="end"/>
      </w:r>
    </w:p>
    <w:p w14:paraId="796A5DA3" w14:textId="77777777" w:rsidR="005B5116" w:rsidRDefault="005B5116">
      <w:pPr>
        <w:pStyle w:val="TOC2"/>
        <w:rPr>
          <w:rFonts w:eastAsiaTheme="minorEastAsia"/>
          <w:color w:val="auto"/>
          <w:sz w:val="24"/>
          <w:szCs w:val="24"/>
          <w:lang w:val="en-US"/>
        </w:rPr>
      </w:pPr>
      <w:r w:rsidRPr="00A56D41">
        <w:t>6.17.</w:t>
      </w:r>
      <w:r>
        <w:rPr>
          <w:rFonts w:eastAsiaTheme="minorEastAsia"/>
          <w:color w:val="auto"/>
          <w:sz w:val="24"/>
          <w:szCs w:val="24"/>
          <w:lang w:val="en-US"/>
        </w:rPr>
        <w:tab/>
      </w:r>
      <w:r>
        <w:t>Erosion Management</w:t>
      </w:r>
      <w:r>
        <w:tab/>
      </w:r>
      <w:r>
        <w:fldChar w:fldCharType="begin"/>
      </w:r>
      <w:r>
        <w:instrText xml:space="preserve"> PAGEREF _Toc456193279 \h </w:instrText>
      </w:r>
      <w:r>
        <w:fldChar w:fldCharType="separate"/>
      </w:r>
      <w:r>
        <w:t>25</w:t>
      </w:r>
      <w:r>
        <w:fldChar w:fldCharType="end"/>
      </w:r>
    </w:p>
    <w:p w14:paraId="00972D6E" w14:textId="77777777" w:rsidR="005B5116" w:rsidRDefault="005B5116">
      <w:pPr>
        <w:pStyle w:val="TOC2"/>
        <w:rPr>
          <w:rFonts w:eastAsiaTheme="minorEastAsia"/>
          <w:color w:val="auto"/>
          <w:sz w:val="24"/>
          <w:szCs w:val="24"/>
          <w:lang w:val="en-US"/>
        </w:rPr>
      </w:pPr>
      <w:r w:rsidRPr="00A56D41">
        <w:t>6.18.</w:t>
      </w:r>
      <w:r>
        <w:rPr>
          <w:rFonts w:eastAsiaTheme="minorEastAsia"/>
          <w:color w:val="auto"/>
          <w:sz w:val="24"/>
          <w:szCs w:val="24"/>
          <w:lang w:val="en-US"/>
        </w:rPr>
        <w:tab/>
      </w:r>
      <w:r>
        <w:t>Habitat Protection / Protection of Flora and Fauna</w:t>
      </w:r>
      <w:r>
        <w:tab/>
      </w:r>
      <w:r>
        <w:fldChar w:fldCharType="begin"/>
      </w:r>
      <w:r>
        <w:instrText xml:space="preserve"> PAGEREF _Toc456193280 \h </w:instrText>
      </w:r>
      <w:r>
        <w:fldChar w:fldCharType="separate"/>
      </w:r>
      <w:r>
        <w:t>26</w:t>
      </w:r>
      <w:r>
        <w:fldChar w:fldCharType="end"/>
      </w:r>
    </w:p>
    <w:p w14:paraId="42B68823" w14:textId="77777777" w:rsidR="005B5116" w:rsidRDefault="005B5116">
      <w:pPr>
        <w:pStyle w:val="TOC2"/>
        <w:rPr>
          <w:rFonts w:eastAsiaTheme="minorEastAsia"/>
          <w:color w:val="auto"/>
          <w:sz w:val="24"/>
          <w:szCs w:val="24"/>
          <w:lang w:val="en-US"/>
        </w:rPr>
      </w:pPr>
      <w:r w:rsidRPr="00A56D41">
        <w:t>6.19.</w:t>
      </w:r>
      <w:r>
        <w:rPr>
          <w:rFonts w:eastAsiaTheme="minorEastAsia"/>
          <w:color w:val="auto"/>
          <w:sz w:val="24"/>
          <w:szCs w:val="24"/>
          <w:lang w:val="en-US"/>
        </w:rPr>
        <w:tab/>
      </w:r>
      <w:r>
        <w:t>Prevention of Introduction of non-endemic species and diseases</w:t>
      </w:r>
      <w:r>
        <w:tab/>
      </w:r>
      <w:r>
        <w:fldChar w:fldCharType="begin"/>
      </w:r>
      <w:r>
        <w:instrText xml:space="preserve"> PAGEREF _Toc456193281 \h </w:instrText>
      </w:r>
      <w:r>
        <w:fldChar w:fldCharType="separate"/>
      </w:r>
      <w:r>
        <w:t>26</w:t>
      </w:r>
      <w:r>
        <w:fldChar w:fldCharType="end"/>
      </w:r>
    </w:p>
    <w:p w14:paraId="6F9182E0" w14:textId="77777777" w:rsidR="005B5116" w:rsidRDefault="005B5116">
      <w:pPr>
        <w:pStyle w:val="TOC1"/>
        <w:rPr>
          <w:rFonts w:eastAsiaTheme="minorEastAsia"/>
          <w:b w:val="0"/>
          <w:color w:val="auto"/>
          <w:sz w:val="24"/>
          <w:szCs w:val="24"/>
          <w:lang w:val="en-US"/>
        </w:rPr>
      </w:pPr>
      <w:r w:rsidRPr="00A56D41">
        <w:t>7.</w:t>
      </w:r>
      <w:r>
        <w:rPr>
          <w:rFonts w:eastAsiaTheme="minorEastAsia"/>
          <w:b w:val="0"/>
          <w:color w:val="auto"/>
          <w:sz w:val="24"/>
          <w:szCs w:val="24"/>
          <w:lang w:val="en-US"/>
        </w:rPr>
        <w:tab/>
      </w:r>
      <w:r>
        <w:t>CONCLUSION</w:t>
      </w:r>
      <w:r>
        <w:tab/>
      </w:r>
      <w:r>
        <w:fldChar w:fldCharType="begin"/>
      </w:r>
      <w:r>
        <w:instrText xml:space="preserve"> PAGEREF _Toc456193282 \h </w:instrText>
      </w:r>
      <w:r>
        <w:fldChar w:fldCharType="separate"/>
      </w:r>
      <w:r>
        <w:t>27</w:t>
      </w:r>
      <w:r>
        <w:fldChar w:fldCharType="end"/>
      </w:r>
    </w:p>
    <w:p w14:paraId="3C56C0B7" w14:textId="77777777" w:rsidR="005B5116" w:rsidRDefault="005B5116">
      <w:pPr>
        <w:pStyle w:val="TOC1"/>
        <w:rPr>
          <w:rFonts w:eastAsiaTheme="minorEastAsia"/>
          <w:b w:val="0"/>
          <w:color w:val="auto"/>
          <w:sz w:val="24"/>
          <w:szCs w:val="24"/>
          <w:lang w:val="en-US"/>
        </w:rPr>
      </w:pPr>
      <w:r w:rsidRPr="00A56D41">
        <w:t>8.</w:t>
      </w:r>
      <w:r>
        <w:rPr>
          <w:rFonts w:eastAsiaTheme="minorEastAsia"/>
          <w:b w:val="0"/>
          <w:color w:val="auto"/>
          <w:sz w:val="24"/>
          <w:szCs w:val="24"/>
          <w:lang w:val="en-US"/>
        </w:rPr>
        <w:tab/>
      </w:r>
      <w:r>
        <w:t>ACRONYMS</w:t>
      </w:r>
      <w:r>
        <w:tab/>
      </w:r>
      <w:r>
        <w:fldChar w:fldCharType="begin"/>
      </w:r>
      <w:r>
        <w:instrText xml:space="preserve"> PAGEREF _Toc456193283 \h </w:instrText>
      </w:r>
      <w:r>
        <w:fldChar w:fldCharType="separate"/>
      </w:r>
      <w:r>
        <w:t>27</w:t>
      </w:r>
      <w:r>
        <w:fldChar w:fldCharType="end"/>
      </w:r>
    </w:p>
    <w:p w14:paraId="672BF156" w14:textId="77777777" w:rsidR="005B5116" w:rsidRDefault="005B5116">
      <w:pPr>
        <w:pStyle w:val="TOC1"/>
        <w:rPr>
          <w:rFonts w:eastAsiaTheme="minorEastAsia"/>
          <w:b w:val="0"/>
          <w:color w:val="auto"/>
          <w:sz w:val="24"/>
          <w:szCs w:val="24"/>
          <w:lang w:val="en-US"/>
        </w:rPr>
      </w:pPr>
      <w:r w:rsidRPr="00A56D41">
        <w:t>9.</w:t>
      </w:r>
      <w:r>
        <w:rPr>
          <w:rFonts w:eastAsiaTheme="minorEastAsia"/>
          <w:b w:val="0"/>
          <w:color w:val="auto"/>
          <w:sz w:val="24"/>
          <w:szCs w:val="24"/>
          <w:lang w:val="en-US"/>
        </w:rPr>
        <w:tab/>
      </w:r>
      <w:r>
        <w:t>REFERENCES</w:t>
      </w:r>
      <w:r>
        <w:tab/>
      </w:r>
      <w:r>
        <w:fldChar w:fldCharType="begin"/>
      </w:r>
      <w:r>
        <w:instrText xml:space="preserve"> PAGEREF _Toc456193284 \h </w:instrText>
      </w:r>
      <w:r>
        <w:fldChar w:fldCharType="separate"/>
      </w:r>
      <w:r>
        <w:t>27</w:t>
      </w:r>
      <w:r>
        <w:fldChar w:fldCharType="end"/>
      </w:r>
    </w:p>
    <w:p w14:paraId="240058BE" w14:textId="77777777" w:rsidR="00642025" w:rsidRPr="0093492E" w:rsidRDefault="004A4EC4" w:rsidP="00BA5754">
      <w:pPr>
        <w:rPr>
          <w:noProof/>
        </w:rPr>
      </w:pPr>
      <w:r>
        <w:rPr>
          <w:noProof/>
        </w:rPr>
        <w:fldChar w:fldCharType="end"/>
      </w:r>
    </w:p>
    <w:p w14:paraId="758E98D1" w14:textId="77777777" w:rsidR="00994D97" w:rsidRDefault="00994D97" w:rsidP="00C9558A">
      <w:pPr>
        <w:pStyle w:val="ListofFigures"/>
      </w:pPr>
      <w:r w:rsidRPr="00441393">
        <w:t>List of Figures</w:t>
      </w:r>
    </w:p>
    <w:p w14:paraId="037A0D7E" w14:textId="77777777" w:rsidR="005B511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5B5116">
        <w:rPr>
          <w:noProof/>
        </w:rPr>
        <w:t>Figure 1</w:t>
      </w:r>
      <w:r w:rsidR="005B5116">
        <w:rPr>
          <w:rFonts w:eastAsiaTheme="minorEastAsia"/>
          <w:i w:val="0"/>
          <w:noProof/>
          <w:sz w:val="24"/>
          <w:szCs w:val="24"/>
          <w:lang w:val="en-US"/>
        </w:rPr>
        <w:tab/>
      </w:r>
      <w:r w:rsidR="005B5116">
        <w:rPr>
          <w:noProof/>
        </w:rPr>
        <w:t>Waste hierarchy</w:t>
      </w:r>
      <w:r w:rsidR="005B5116">
        <w:rPr>
          <w:noProof/>
        </w:rPr>
        <w:tab/>
      </w:r>
      <w:r w:rsidR="005B5116">
        <w:rPr>
          <w:noProof/>
        </w:rPr>
        <w:fldChar w:fldCharType="begin"/>
      </w:r>
      <w:r w:rsidR="005B5116">
        <w:rPr>
          <w:noProof/>
        </w:rPr>
        <w:instrText xml:space="preserve"> PAGEREF _Toc456193285 \h </w:instrText>
      </w:r>
      <w:r w:rsidR="005B5116">
        <w:rPr>
          <w:noProof/>
        </w:rPr>
      </w:r>
      <w:r w:rsidR="005B5116">
        <w:rPr>
          <w:noProof/>
        </w:rPr>
        <w:fldChar w:fldCharType="separate"/>
      </w:r>
      <w:r w:rsidR="005B5116">
        <w:rPr>
          <w:noProof/>
        </w:rPr>
        <w:t>15</w:t>
      </w:r>
      <w:r w:rsidR="005B5116">
        <w:rPr>
          <w:noProof/>
        </w:rPr>
        <w:fldChar w:fldCharType="end"/>
      </w:r>
    </w:p>
    <w:p w14:paraId="315A3173" w14:textId="77777777" w:rsidR="005E4659" w:rsidRDefault="00923B4D" w:rsidP="00BA5754">
      <w:r>
        <w:fldChar w:fldCharType="end"/>
      </w:r>
    </w:p>
    <w:p w14:paraId="48F0A85B" w14:textId="7C64482D" w:rsidR="00B07717" w:rsidRPr="005B5116" w:rsidRDefault="00B07717" w:rsidP="007D1805">
      <w:pPr>
        <w:pStyle w:val="TableofFigures"/>
        <w:rPr>
          <w:i w:val="0"/>
        </w:rPr>
      </w:pPr>
    </w:p>
    <w:p w14:paraId="53777636"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8FED693" w14:textId="77777777" w:rsidR="004944C8" w:rsidRDefault="00ED4450" w:rsidP="00DE2814">
      <w:pPr>
        <w:pStyle w:val="Heading1"/>
      </w:pPr>
      <w:bookmarkStart w:id="3" w:name="_Toc456193230"/>
      <w:commentRangeStart w:id="4"/>
      <w:r>
        <w:lastRenderedPageBreak/>
        <w:t>INTRODUCTION</w:t>
      </w:r>
      <w:commentRangeEnd w:id="4"/>
      <w:r w:rsidR="00795637">
        <w:rPr>
          <w:rStyle w:val="CommentReference"/>
          <w:rFonts w:asciiTheme="minorHAnsi" w:eastAsiaTheme="minorHAnsi" w:hAnsiTheme="minorHAnsi" w:cstheme="minorBidi"/>
          <w:b w:val="0"/>
          <w:bCs w:val="0"/>
          <w:caps w:val="0"/>
          <w:color w:val="auto"/>
        </w:rPr>
        <w:commentReference w:id="4"/>
      </w:r>
      <w:bookmarkEnd w:id="3"/>
    </w:p>
    <w:p w14:paraId="537AA0E4" w14:textId="77777777" w:rsidR="004944C8" w:rsidRDefault="004944C8" w:rsidP="004944C8">
      <w:pPr>
        <w:pStyle w:val="Heading1separatationline"/>
      </w:pPr>
    </w:p>
    <w:p w14:paraId="7E60EFF5" w14:textId="3F8F858F" w:rsidR="00377F0D" w:rsidRPr="00377F0D" w:rsidRDefault="00377F0D" w:rsidP="00377F0D">
      <w:pPr>
        <w:pStyle w:val="BodyText"/>
      </w:pPr>
      <w:r w:rsidRPr="00377F0D">
        <w:t xml:space="preserve">The term environment refers to an organization’s natural and human surroundings. </w:t>
      </w:r>
      <w:r>
        <w:t xml:space="preserve"> </w:t>
      </w:r>
      <w:r w:rsidRPr="00377F0D">
        <w:t>An organization’s environment extends from within the organization itself to the global system, and incudes air, water, land, flora, and fauna (including people), and natural resources of all kinds.</w:t>
      </w:r>
    </w:p>
    <w:p w14:paraId="67E28988" w14:textId="5DC73D82" w:rsidR="00377F0D" w:rsidRPr="00377F0D" w:rsidRDefault="00377F0D" w:rsidP="00377F0D">
      <w:pPr>
        <w:pStyle w:val="BodyText"/>
      </w:pPr>
      <w:r w:rsidRPr="00377F0D">
        <w:t>Aids to Navigation (AtoN) play a critical role in protecting the environment by preventing maritime disasters that could have potentially catastrophic ecological impact on sensitive marine and terrestrial ecosystems and therefore</w:t>
      </w:r>
      <w:r>
        <w:t xml:space="preserve"> the wider global environment.</w:t>
      </w:r>
    </w:p>
    <w:p w14:paraId="78C3063D" w14:textId="77777777" w:rsidR="00377F0D" w:rsidRPr="00377F0D" w:rsidRDefault="00377F0D" w:rsidP="00377F0D">
      <w:pPr>
        <w:pStyle w:val="BodyText"/>
      </w:pPr>
      <w:r w:rsidRPr="00377F0D">
        <w:t>Despite its role in protection of the environment, AtoN equipment and activities themselves have the potential to create significant environmental impact through waste generation, unsustainable energy use, pollution and habitat disturbance.  It is essential to minimize these negative impacts so that the benefits of AtoN are not offset by unintentional negative impacts of their operation on the environment.  Minimizing the impacts can be achieved by responsible environmental management and the factoring in of environmental concerns to all levels of AtoN operations; design, installation, management and maintenance.</w:t>
      </w:r>
    </w:p>
    <w:p w14:paraId="6CD33836" w14:textId="77777777" w:rsidR="00377F0D" w:rsidRPr="00377F0D" w:rsidRDefault="00377F0D" w:rsidP="00377F0D">
      <w:pPr>
        <w:pStyle w:val="BodyText"/>
      </w:pPr>
      <w:r w:rsidRPr="00377F0D">
        <w:t xml:space="preserve">In order to manage the impact of AtoN activities on the environment, an ethos of environmental protection and natural resources stewardship should be promulgated throughout an organization.  Environmental considerations should be made a part of all engineering, planning, decision-making and operational processes. </w:t>
      </w:r>
    </w:p>
    <w:p w14:paraId="7E2058BD" w14:textId="0796257C" w:rsidR="00377F0D" w:rsidRDefault="00377F0D" w:rsidP="00377F0D">
      <w:pPr>
        <w:pStyle w:val="Heading1"/>
        <w:rPr>
          <w:rFonts w:eastAsiaTheme="minorHAnsi"/>
        </w:rPr>
      </w:pPr>
      <w:bookmarkStart w:id="5" w:name="_Toc456193231"/>
      <w:r w:rsidRPr="00377F0D">
        <w:rPr>
          <w:rFonts w:eastAsiaTheme="minorHAnsi"/>
        </w:rPr>
        <w:t>SCOPE</w:t>
      </w:r>
      <w:bookmarkEnd w:id="5"/>
    </w:p>
    <w:p w14:paraId="2628BD59" w14:textId="77777777" w:rsidR="00377F0D" w:rsidRPr="00377F0D" w:rsidRDefault="00377F0D" w:rsidP="00377F0D">
      <w:pPr>
        <w:pStyle w:val="Heading1separatationline"/>
      </w:pPr>
    </w:p>
    <w:p w14:paraId="39F944DE" w14:textId="2C13CF9B" w:rsidR="00377F0D" w:rsidRPr="00377F0D" w:rsidRDefault="00377F0D" w:rsidP="00377F0D">
      <w:pPr>
        <w:pStyle w:val="BodyText"/>
      </w:pPr>
      <w:r w:rsidRPr="00377F0D">
        <w:t>This Guideline has been d</w:t>
      </w:r>
      <w:r>
        <w:t>esigned as a practical guide on:</w:t>
      </w:r>
    </w:p>
    <w:p w14:paraId="2AD3DC61" w14:textId="6886DF6A" w:rsidR="00377F0D" w:rsidRPr="00377F0D" w:rsidRDefault="00377F0D" w:rsidP="00377F0D">
      <w:pPr>
        <w:pStyle w:val="Bullet1"/>
      </w:pPr>
      <w:r>
        <w:t>t</w:t>
      </w:r>
      <w:r w:rsidRPr="00377F0D">
        <w:t>he role of environmental management in an organization’s operations;</w:t>
      </w:r>
    </w:p>
    <w:p w14:paraId="1CBA4603" w14:textId="4198215C" w:rsidR="00377F0D" w:rsidRPr="00377F0D" w:rsidRDefault="00377F0D" w:rsidP="00377F0D">
      <w:pPr>
        <w:pStyle w:val="Bullet1"/>
      </w:pPr>
      <w:r>
        <w:t>c</w:t>
      </w:r>
      <w:r w:rsidRPr="00377F0D">
        <w:t>ompliance with the relevant environmental regulations;</w:t>
      </w:r>
    </w:p>
    <w:p w14:paraId="311CB396" w14:textId="5A0F61A1" w:rsidR="00377F0D" w:rsidRPr="00377F0D" w:rsidRDefault="00377F0D" w:rsidP="00377F0D">
      <w:pPr>
        <w:pStyle w:val="Bullet1"/>
      </w:pPr>
      <w:r>
        <w:t>i</w:t>
      </w:r>
      <w:r w:rsidRPr="00377F0D">
        <w:t>mportance of identifying environmental aspects that an organization can control, as well as those environmental aspects that it can be expected to influence;</w:t>
      </w:r>
    </w:p>
    <w:p w14:paraId="35225ACF" w14:textId="64C19E45" w:rsidR="00377F0D" w:rsidRPr="00377F0D" w:rsidRDefault="00377F0D" w:rsidP="00377F0D">
      <w:pPr>
        <w:pStyle w:val="Bullet1"/>
      </w:pPr>
      <w:r>
        <w:t>t</w:t>
      </w:r>
      <w:r w:rsidRPr="00377F0D">
        <w:t>he development and implementation of environmental management tools such as Environmental Management Systems (EMS) or Environmental Management Plans (EMP), with a focus on aspects of particular relevance to AtoN authorities and services providers;</w:t>
      </w:r>
    </w:p>
    <w:p w14:paraId="02027E76" w14:textId="589CD7F2" w:rsidR="00377F0D" w:rsidRPr="00377F0D" w:rsidRDefault="00377F0D" w:rsidP="00377F0D">
      <w:pPr>
        <w:pStyle w:val="Bullet1"/>
      </w:pPr>
      <w:r>
        <w:t>i</w:t>
      </w:r>
      <w:r w:rsidRPr="00377F0D">
        <w:t>dentifying and assessing any reasonable foreseeable risks associated with hazardous conditions attributable to AtoN operations and prevention or mitigation of such risks;</w:t>
      </w:r>
    </w:p>
    <w:p w14:paraId="34BA1E61" w14:textId="0E098BF6" w:rsidR="00377F0D" w:rsidRPr="00377F0D" w:rsidRDefault="00377F0D" w:rsidP="00377F0D">
      <w:pPr>
        <w:pStyle w:val="Bullet1"/>
      </w:pPr>
      <w:r>
        <w:t>e</w:t>
      </w:r>
      <w:r w:rsidRPr="00377F0D">
        <w:t>nvironmental sustainability;</w:t>
      </w:r>
    </w:p>
    <w:p w14:paraId="632C3AD7" w14:textId="32706ED5" w:rsidR="00377F0D" w:rsidRPr="00377F0D" w:rsidRDefault="00377F0D" w:rsidP="00377F0D">
      <w:pPr>
        <w:pStyle w:val="Bullet1"/>
      </w:pPr>
      <w:r>
        <w:t>i</w:t>
      </w:r>
      <w:r w:rsidRPr="00377F0D">
        <w:t>dentifying and reducing the carbon footprint;</w:t>
      </w:r>
    </w:p>
    <w:p w14:paraId="32DA4583" w14:textId="1D391893" w:rsidR="00377F0D" w:rsidRPr="00377F0D" w:rsidRDefault="00377F0D" w:rsidP="00377F0D">
      <w:pPr>
        <w:pStyle w:val="Bullet1"/>
      </w:pPr>
      <w:r>
        <w:t>t</w:t>
      </w:r>
      <w:r w:rsidRPr="00377F0D">
        <w:t>echnical and operational considerations.</w:t>
      </w:r>
    </w:p>
    <w:p w14:paraId="7AA992A5" w14:textId="0F10444E" w:rsidR="00377F0D" w:rsidRDefault="00377F0D" w:rsidP="00377F0D">
      <w:pPr>
        <w:pStyle w:val="Heading1"/>
        <w:rPr>
          <w:rFonts w:eastAsiaTheme="minorHAnsi"/>
        </w:rPr>
      </w:pPr>
      <w:bookmarkStart w:id="6" w:name="_Toc456193232"/>
      <w:r w:rsidRPr="00377F0D">
        <w:rPr>
          <w:rFonts w:eastAsiaTheme="minorHAnsi"/>
        </w:rPr>
        <w:t>ENVIRONMENTAL CHALLENGES</w:t>
      </w:r>
      <w:bookmarkEnd w:id="6"/>
    </w:p>
    <w:p w14:paraId="7E191363" w14:textId="77777777" w:rsidR="00377F0D" w:rsidRPr="00377F0D" w:rsidRDefault="00377F0D" w:rsidP="00377F0D">
      <w:pPr>
        <w:pStyle w:val="Heading1separatationline"/>
      </w:pPr>
    </w:p>
    <w:p w14:paraId="566BBEE6" w14:textId="77777777" w:rsidR="00377F0D" w:rsidRPr="00377F0D" w:rsidRDefault="00377F0D" w:rsidP="00377F0D">
      <w:pPr>
        <w:pStyle w:val="BodyText"/>
      </w:pPr>
      <w:r w:rsidRPr="00377F0D">
        <w:t>Organizations should take into account the fact that protection of the environment is a global concern and that while most impacts are localized, there is potential that the impact can be environmental, social and political.</w:t>
      </w:r>
    </w:p>
    <w:p w14:paraId="7E875A3D" w14:textId="77777777" w:rsidR="00377F0D" w:rsidRPr="00377F0D" w:rsidRDefault="00377F0D" w:rsidP="00377F0D">
      <w:pPr>
        <w:pStyle w:val="BodyText"/>
      </w:pPr>
      <w:r w:rsidRPr="00377F0D">
        <w:t>The increased focus on environmental performance requires AtoN entities to focus on sustainable practices and the identification of ways to reduce its reliance on non-sustainable energy resources, and in turn reduce their overall environmental footprint.</w:t>
      </w:r>
    </w:p>
    <w:p w14:paraId="299DCA73" w14:textId="77777777" w:rsidR="00377F0D" w:rsidRPr="00377F0D" w:rsidRDefault="00377F0D" w:rsidP="00377F0D">
      <w:pPr>
        <w:pStyle w:val="BodyText"/>
      </w:pPr>
      <w:r w:rsidRPr="00377F0D">
        <w:t xml:space="preserve">The impact of humans on the environment also extends beyond local, state and even national boundaries and has global repercussions.  Some pollution issues are better resolved if a global perspective is adopted and </w:t>
      </w:r>
      <w:r w:rsidRPr="00377F0D">
        <w:lastRenderedPageBreak/>
        <w:t>international treaties, conventions, recommendations and protocols often overlap an organization's activities and exert some influence on the level of control which legislation specifies.</w:t>
      </w:r>
    </w:p>
    <w:p w14:paraId="256C7406" w14:textId="2309BFDE" w:rsidR="00377F0D" w:rsidRDefault="00377F0D" w:rsidP="00377F0D">
      <w:pPr>
        <w:pStyle w:val="Heading2"/>
        <w:rPr>
          <w:rFonts w:eastAsiaTheme="minorHAnsi"/>
        </w:rPr>
      </w:pPr>
      <w:bookmarkStart w:id="7" w:name="_Toc456193233"/>
      <w:r w:rsidRPr="00377F0D">
        <w:rPr>
          <w:rFonts w:eastAsiaTheme="minorHAnsi"/>
        </w:rPr>
        <w:t>The Commercial Aspects of Environmental Management</w:t>
      </w:r>
      <w:bookmarkEnd w:id="7"/>
    </w:p>
    <w:p w14:paraId="481267B6" w14:textId="77777777" w:rsidR="00377F0D" w:rsidRPr="00377F0D" w:rsidRDefault="00377F0D" w:rsidP="00377F0D">
      <w:pPr>
        <w:pStyle w:val="Heading2separationline"/>
      </w:pPr>
    </w:p>
    <w:p w14:paraId="4CABC047" w14:textId="749A36A1" w:rsidR="00377F0D" w:rsidRPr="00377F0D" w:rsidRDefault="00377F0D" w:rsidP="00377F0D">
      <w:pPr>
        <w:pStyle w:val="BodyText"/>
      </w:pPr>
      <w:r w:rsidRPr="00377F0D">
        <w:t>The impression that increasing the level of environmental controls will increase the cost of doing AtoN work, or providing AtoN services is not true.  In fact, the result can be just the opposite and engineering solutions, methodologies and procedures that reduce the impact on the environment c</w:t>
      </w:r>
      <w:r>
        <w:t>an actually reduce AtoN costs.</w:t>
      </w:r>
    </w:p>
    <w:p w14:paraId="73FC432D" w14:textId="77777777" w:rsidR="00377F0D" w:rsidRPr="00377F0D" w:rsidRDefault="00377F0D" w:rsidP="00377F0D">
      <w:pPr>
        <w:pStyle w:val="BodyText"/>
      </w:pPr>
      <w:r w:rsidRPr="00377F0D">
        <w:t>Effective environmental management strategies will allow an organization to focus on more sustainable ways of operating, reduce wastage levels, focus on using sustainable resources and reduce reliance on un-sustainable energy resources, promote a responsible corporate image and in general, result in more efficient and cleaner operations.  It reinforces an organization’s commitment in the eyes of clients, employees and members of the public.</w:t>
      </w:r>
    </w:p>
    <w:p w14:paraId="2FA9F7F4" w14:textId="77777777" w:rsidR="00377F0D" w:rsidRPr="00377F0D" w:rsidRDefault="00377F0D" w:rsidP="00377F0D">
      <w:pPr>
        <w:pStyle w:val="BodyText"/>
      </w:pPr>
      <w:r w:rsidRPr="00377F0D">
        <w:t>The monetary and non-monetary costs of not pursuing an environmentally responsible approach can be much higher for an organization.  These can range from bad publicity, financial liability and increasingly, to the costs of clean-up, or actual criminal prosecution in the event of environmental incidents or disasters.  The general understanding and awareness of these issues has increased dramatically in the recent past, and as a result there is now a strong emphasis on responsible environmental stewardship, especially in marine areas.  Local and global communities now have the relevant information at hand to be able to monitor the actions and impacts of authorities or service providers, putting the pressure on those entities to ensure they take their responsibilities seriously.</w:t>
      </w:r>
    </w:p>
    <w:p w14:paraId="269A26FB" w14:textId="5B2EA54A" w:rsidR="00377F0D" w:rsidRDefault="00377F0D" w:rsidP="00377F0D">
      <w:pPr>
        <w:pStyle w:val="Heading1"/>
        <w:rPr>
          <w:rFonts w:eastAsiaTheme="minorHAnsi"/>
        </w:rPr>
      </w:pPr>
      <w:bookmarkStart w:id="8" w:name="_Toc456193234"/>
      <w:r w:rsidRPr="00377F0D">
        <w:rPr>
          <w:rFonts w:eastAsiaTheme="minorHAnsi"/>
        </w:rPr>
        <w:t>REFERENCES AND LEGISLATIVE COMPLIANCE</w:t>
      </w:r>
      <w:bookmarkEnd w:id="8"/>
    </w:p>
    <w:p w14:paraId="2787E9D1" w14:textId="77777777" w:rsidR="00377F0D" w:rsidRPr="00377F0D" w:rsidRDefault="00377F0D" w:rsidP="00377F0D">
      <w:pPr>
        <w:pStyle w:val="Heading1separatationline"/>
      </w:pPr>
    </w:p>
    <w:p w14:paraId="02D62EC6" w14:textId="77777777" w:rsidR="00377F0D" w:rsidRPr="00377F0D" w:rsidRDefault="00377F0D" w:rsidP="00377F0D">
      <w:pPr>
        <w:pStyle w:val="BodyText"/>
      </w:pPr>
      <w:r w:rsidRPr="00377F0D">
        <w:t>Protection of the environment should be of paramount importance to AtoN authorities, service providers and AtoN manufacturers.  All organizations should commit themselves to comply with relevant local, national and international laws, regulations, standards and codes of practice in their area of operation.  AtoN authorities and service providers should refer to their local legislation for specific compliance requirements to guide their environmental management.</w:t>
      </w:r>
    </w:p>
    <w:p w14:paraId="6DCD0F42" w14:textId="77777777" w:rsidR="00377F0D" w:rsidRPr="00377F0D" w:rsidRDefault="00377F0D" w:rsidP="00377F0D">
      <w:pPr>
        <w:pStyle w:val="BodyText"/>
      </w:pPr>
      <w:r w:rsidRPr="00377F0D">
        <w:t>Governments, intergovernmental and non-governmental organizations, major groups, the private sector and civil society, individually or collectively, have a role in environmental governance.  Increased global awareness of environmental issues has meant that at the international level, multilateral environmental agreements increasingly play an important role and provide leadership.  Regional organizations and bodies provide forums for policy development, environmental management implementation and information on sustainable practices.  AtoN authorities and service providers should look to these as a source of information and assistance in their own environmental stewardship and, where possible, to identify environmental programs that could possibly be run parallel to their own activities.</w:t>
      </w:r>
    </w:p>
    <w:p w14:paraId="6ECF530F" w14:textId="3CE60852" w:rsidR="00377F0D" w:rsidRDefault="00377F0D" w:rsidP="00377F0D">
      <w:pPr>
        <w:pStyle w:val="Heading2"/>
        <w:rPr>
          <w:rFonts w:eastAsiaTheme="minorHAnsi"/>
        </w:rPr>
      </w:pPr>
      <w:bookmarkStart w:id="9" w:name="_Toc456193235"/>
      <w:r>
        <w:rPr>
          <w:rFonts w:eastAsiaTheme="minorHAnsi"/>
        </w:rPr>
        <w:t>I</w:t>
      </w:r>
      <w:r w:rsidRPr="00377F0D">
        <w:rPr>
          <w:rFonts w:eastAsiaTheme="minorHAnsi"/>
        </w:rPr>
        <w:t>dentification of legislation and standards</w:t>
      </w:r>
      <w:bookmarkEnd w:id="9"/>
    </w:p>
    <w:p w14:paraId="498FE196" w14:textId="77777777" w:rsidR="00377F0D" w:rsidRPr="00377F0D" w:rsidRDefault="00377F0D" w:rsidP="00377F0D">
      <w:pPr>
        <w:pStyle w:val="Heading2separationline"/>
      </w:pPr>
    </w:p>
    <w:p w14:paraId="22B24F93" w14:textId="77777777" w:rsidR="00377F0D" w:rsidRPr="00377F0D" w:rsidRDefault="00377F0D" w:rsidP="00377F0D">
      <w:pPr>
        <w:pStyle w:val="BodyText"/>
      </w:pPr>
      <w:r w:rsidRPr="00377F0D">
        <w:t xml:space="preserve">An organization's activities may be affected by a number of different laws, legislations or governing standards.  An organization should identify which of these influence their environmental management and should develop and promulgate an understanding of what is required to comply and the possible consequences of non-compliance. </w:t>
      </w:r>
    </w:p>
    <w:p w14:paraId="2DA38E40" w14:textId="5FDA021C" w:rsidR="00377F0D" w:rsidRDefault="00377F0D" w:rsidP="00377F0D">
      <w:pPr>
        <w:pStyle w:val="Heading1"/>
        <w:rPr>
          <w:rFonts w:eastAsiaTheme="minorHAnsi"/>
        </w:rPr>
      </w:pPr>
      <w:bookmarkStart w:id="10" w:name="_Toc456193236"/>
      <w:r w:rsidRPr="00377F0D">
        <w:rPr>
          <w:rFonts w:eastAsiaTheme="minorHAnsi"/>
        </w:rPr>
        <w:t>ENVIRONMENTAL MANAGEMENT</w:t>
      </w:r>
      <w:bookmarkEnd w:id="10"/>
    </w:p>
    <w:p w14:paraId="2FCE032C" w14:textId="77777777" w:rsidR="00377F0D" w:rsidRPr="00377F0D" w:rsidRDefault="00377F0D" w:rsidP="00377F0D">
      <w:pPr>
        <w:pStyle w:val="Heading1separatationline"/>
      </w:pPr>
    </w:p>
    <w:p w14:paraId="7694EA8A" w14:textId="77777777" w:rsidR="00377F0D" w:rsidRPr="00377F0D" w:rsidRDefault="00377F0D" w:rsidP="00377F0D">
      <w:pPr>
        <w:pStyle w:val="BodyText"/>
      </w:pPr>
      <w:r w:rsidRPr="00377F0D">
        <w:t>Environmental Management could be classified as a system that allows an authority to work consciously, actively and systematically towards the reducing environmental impact of its activities and improving its methods of interaction with the environment to minimize, or eliminate negative impact on the environment.</w:t>
      </w:r>
    </w:p>
    <w:p w14:paraId="49F6A04D" w14:textId="2EDABC47" w:rsidR="00377F0D" w:rsidRPr="00377F0D" w:rsidRDefault="00377F0D" w:rsidP="00377F0D">
      <w:pPr>
        <w:pStyle w:val="BodyText"/>
      </w:pPr>
      <w:r w:rsidRPr="00377F0D">
        <w:t>In the broader sense, environmental management consists of a series of different, but inter-related systems that, when combined, allow effective management of these envir</w:t>
      </w:r>
      <w:r>
        <w:t>onmental interactions.</w:t>
      </w:r>
    </w:p>
    <w:p w14:paraId="157080AB" w14:textId="77777777" w:rsidR="00377F0D" w:rsidRPr="00377F0D" w:rsidRDefault="00377F0D" w:rsidP="00377F0D">
      <w:pPr>
        <w:pStyle w:val="BodyText"/>
      </w:pPr>
      <w:r w:rsidRPr="00377F0D">
        <w:lastRenderedPageBreak/>
        <w:t>Environmental management, in the broader sense, considers what aspects of an organization’s business has the potential to impact on the environment, and how organizations can achieve their environmental obligations and performance goals.</w:t>
      </w:r>
    </w:p>
    <w:p w14:paraId="1804D9AB" w14:textId="77777777" w:rsidR="00377F0D" w:rsidRPr="00377F0D" w:rsidRDefault="00377F0D" w:rsidP="00377F0D">
      <w:pPr>
        <w:pStyle w:val="BodyText"/>
      </w:pPr>
      <w:r w:rsidRPr="00377F0D">
        <w:t>Some key drivers of environmental management include:</w:t>
      </w:r>
    </w:p>
    <w:p w14:paraId="0D1F3BC8" w14:textId="7BD2971B" w:rsidR="00377F0D" w:rsidRPr="00377F0D" w:rsidRDefault="00377F0D" w:rsidP="00377F0D">
      <w:pPr>
        <w:pStyle w:val="Bullet1"/>
      </w:pPr>
      <w:r>
        <w:t>e</w:t>
      </w:r>
      <w:r w:rsidRPr="00377F0D">
        <w:t>nvironmental policies including senior management’s commitment to environmental compliance</w:t>
      </w:r>
      <w:r>
        <w:t>;</w:t>
      </w:r>
    </w:p>
    <w:p w14:paraId="02452627" w14:textId="588D6138" w:rsidR="00377F0D" w:rsidRPr="00377F0D" w:rsidRDefault="005B5116" w:rsidP="00377F0D">
      <w:pPr>
        <w:pStyle w:val="Bullet1"/>
      </w:pPr>
      <w:r>
        <w:t>EMS</w:t>
      </w:r>
      <w:r w:rsidR="00377F0D">
        <w:t>;</w:t>
      </w:r>
    </w:p>
    <w:p w14:paraId="31D54604" w14:textId="1D1D62ED" w:rsidR="00377F0D" w:rsidRPr="00377F0D" w:rsidRDefault="00377F0D" w:rsidP="00377F0D">
      <w:pPr>
        <w:pStyle w:val="Bullet1"/>
      </w:pPr>
      <w:r>
        <w:t>s</w:t>
      </w:r>
      <w:r w:rsidRPr="00377F0D">
        <w:t>tandards and legislation that dictate the level to which an organization manages its environmental impact</w:t>
      </w:r>
      <w:r>
        <w:t>;</w:t>
      </w:r>
    </w:p>
    <w:p w14:paraId="5DEBC27F" w14:textId="583D4965" w:rsidR="00377F0D" w:rsidRPr="00377F0D" w:rsidRDefault="00377F0D" w:rsidP="00377F0D">
      <w:pPr>
        <w:pStyle w:val="Bullet1"/>
      </w:pPr>
      <w:r>
        <w:t>e</w:t>
      </w:r>
      <w:r w:rsidRPr="00377F0D">
        <w:t>nvironmental auditing and assessments</w:t>
      </w:r>
      <w:r>
        <w:t>;</w:t>
      </w:r>
    </w:p>
    <w:p w14:paraId="38917813" w14:textId="53E2D088" w:rsidR="00377F0D" w:rsidRPr="00377F0D" w:rsidRDefault="00377F0D" w:rsidP="00377F0D">
      <w:pPr>
        <w:pStyle w:val="Bullet1"/>
      </w:pPr>
      <w:r>
        <w:t>m</w:t>
      </w:r>
      <w:r w:rsidRPr="00377F0D">
        <w:t>onitoring and measurement of environmental performance which identifies compliance issues and cost effective solutions, as well as assisting in identifying employee train</w:t>
      </w:r>
      <w:r>
        <w:t>ing needs;</w:t>
      </w:r>
    </w:p>
    <w:p w14:paraId="3FB846FF" w14:textId="1D3DA779" w:rsidR="00377F0D" w:rsidRPr="00377F0D" w:rsidRDefault="00377F0D" w:rsidP="00377F0D">
      <w:pPr>
        <w:pStyle w:val="Bullet1"/>
      </w:pPr>
      <w:r>
        <w:t>e</w:t>
      </w:r>
      <w:r w:rsidRPr="00377F0D">
        <w:t>nvironmental reporting.</w:t>
      </w:r>
    </w:p>
    <w:p w14:paraId="1B88732A" w14:textId="60B17F54" w:rsidR="00377F0D" w:rsidRPr="00377F0D" w:rsidRDefault="00377F0D" w:rsidP="00377F0D">
      <w:pPr>
        <w:pStyle w:val="BodyText"/>
      </w:pPr>
      <w:r w:rsidRPr="00377F0D">
        <w:t>Any organization will benefit from undertaking an initial review of the environmental aspects and impacts associated with their operations.  This can provide a starting point for an organization to identify the level of impact its activities have on the environment, what controls are currently in place and what actual levels of contr</w:t>
      </w:r>
      <w:r w:rsidR="005B5116">
        <w:t>ols or procedures are required.</w:t>
      </w:r>
    </w:p>
    <w:p w14:paraId="5CB6D385" w14:textId="77777777" w:rsidR="00377F0D" w:rsidRPr="00377F0D" w:rsidRDefault="00377F0D" w:rsidP="00377F0D">
      <w:pPr>
        <w:pStyle w:val="BodyText"/>
      </w:pPr>
      <w:r w:rsidRPr="00377F0D">
        <w:t>It is also a valuable tool in identifying ways to increase the sustainability of its operations and where appropriate to assess its carbon footprint and respond accordingly.</w:t>
      </w:r>
    </w:p>
    <w:p w14:paraId="6CDD772C" w14:textId="77777777" w:rsidR="00377F0D" w:rsidRPr="00377F0D" w:rsidRDefault="00377F0D" w:rsidP="00377F0D">
      <w:pPr>
        <w:pStyle w:val="BodyText"/>
      </w:pPr>
      <w:r w:rsidRPr="00377F0D">
        <w:t>The review provides data and information that is crucial in development of policies, systems, guidelines and procedures and planning in general.</w:t>
      </w:r>
    </w:p>
    <w:p w14:paraId="0731B55E" w14:textId="1E58BA65" w:rsidR="00377F0D" w:rsidRDefault="00377F0D" w:rsidP="00377F0D">
      <w:pPr>
        <w:pStyle w:val="Heading2"/>
        <w:rPr>
          <w:rFonts w:eastAsiaTheme="minorHAnsi"/>
        </w:rPr>
      </w:pPr>
      <w:bookmarkStart w:id="11" w:name="_Toc456193237"/>
      <w:r w:rsidRPr="00377F0D">
        <w:rPr>
          <w:rFonts w:eastAsiaTheme="minorHAnsi"/>
        </w:rPr>
        <w:t>Environmental Management Policies</w:t>
      </w:r>
      <w:bookmarkEnd w:id="11"/>
    </w:p>
    <w:p w14:paraId="4CF38670" w14:textId="77777777" w:rsidR="00377F0D" w:rsidRPr="00377F0D" w:rsidRDefault="00377F0D" w:rsidP="00377F0D">
      <w:pPr>
        <w:pStyle w:val="Heading2separationline"/>
      </w:pPr>
    </w:p>
    <w:p w14:paraId="19079DA9" w14:textId="77777777" w:rsidR="00377F0D" w:rsidRPr="00377F0D" w:rsidRDefault="00377F0D" w:rsidP="00377F0D">
      <w:pPr>
        <w:pStyle w:val="BodyText"/>
      </w:pPr>
      <w:r w:rsidRPr="00377F0D">
        <w:t xml:space="preserve">The Environmental Policy verbalizes the organization’s commitment to be environmentally responsible.  The content of the environmental policy describes the organizations aspirations, evoking the degree of commitment by top management and serving as a beacon to influence the behaviour and actions of all members of the organization to high achievement </w:t>
      </w:r>
      <w:r w:rsidRPr="005B5116">
        <w:rPr>
          <w:color w:val="FF0000"/>
          <w:highlight w:val="yellow"/>
        </w:rPr>
        <w:t>of?</w:t>
      </w:r>
      <w:r w:rsidRPr="00377F0D">
        <w:t xml:space="preserve"> environmental protection.</w:t>
      </w:r>
    </w:p>
    <w:p w14:paraId="54380CF2" w14:textId="77777777" w:rsidR="00377F0D" w:rsidRPr="00377F0D" w:rsidRDefault="00377F0D" w:rsidP="00377F0D">
      <w:pPr>
        <w:pStyle w:val="BodyText"/>
      </w:pPr>
      <w:r w:rsidRPr="00377F0D">
        <w:t>Due to increasing complexity and understanding of environmental issues, policies may refer to specific issues, such as sustainability, waste management, habitat protection, but basically, the content and direction of the policies should be dictated by the organization.</w:t>
      </w:r>
    </w:p>
    <w:p w14:paraId="055594BB" w14:textId="77777777" w:rsidR="00377F0D" w:rsidRPr="00377F0D" w:rsidRDefault="00377F0D" w:rsidP="00377F0D">
      <w:pPr>
        <w:pStyle w:val="BodyText"/>
      </w:pPr>
      <w:r w:rsidRPr="00377F0D">
        <w:t>Policies should create the basis for further development of environmental management plans, systems and any other documentation that is required to guide this aspect of an organization’s activity.</w:t>
      </w:r>
    </w:p>
    <w:p w14:paraId="3F37843A" w14:textId="77777777" w:rsidR="00377F0D" w:rsidRPr="00377F0D" w:rsidRDefault="00377F0D" w:rsidP="00377F0D">
      <w:pPr>
        <w:pStyle w:val="BodyText"/>
      </w:pPr>
      <w:r w:rsidRPr="00377F0D">
        <w:t>A policy should express commitment to the relevant legislation, laws, standards, or codes of practice to ensure compliance.</w:t>
      </w:r>
    </w:p>
    <w:p w14:paraId="4FD88B0C" w14:textId="0B0D3178" w:rsidR="00377F0D" w:rsidRPr="00377F0D" w:rsidRDefault="00377F0D" w:rsidP="00377F0D">
      <w:pPr>
        <w:pStyle w:val="BodyText"/>
      </w:pPr>
      <w:r w:rsidRPr="00377F0D">
        <w:t>Environmental policies should be communicated to all employees, managers, and stakeholders.  All personnel should understand their role in supporting these policies, and should receive p</w:t>
      </w:r>
      <w:r>
        <w:t>roper training in this regard.</w:t>
      </w:r>
    </w:p>
    <w:p w14:paraId="415B2D5E" w14:textId="77777777" w:rsidR="00377F0D" w:rsidRPr="00377F0D" w:rsidRDefault="00377F0D" w:rsidP="00377F0D">
      <w:pPr>
        <w:pStyle w:val="BodyText"/>
      </w:pPr>
      <w:r w:rsidRPr="00377F0D">
        <w:t>In summary, environmental policy should cover some key issues:</w:t>
      </w:r>
    </w:p>
    <w:p w14:paraId="61E8391A" w14:textId="1433B66C" w:rsidR="00377F0D" w:rsidRPr="00377F0D" w:rsidRDefault="00377F0D" w:rsidP="00377F0D">
      <w:pPr>
        <w:pStyle w:val="Bullet1"/>
      </w:pPr>
      <w:r>
        <w:t>i</w:t>
      </w:r>
      <w:r w:rsidRPr="00377F0D">
        <w:t>mplementation of policy</w:t>
      </w:r>
      <w:r>
        <w:t>;</w:t>
      </w:r>
    </w:p>
    <w:p w14:paraId="24E37F00" w14:textId="1EEA0A87" w:rsidR="00377F0D" w:rsidRPr="00377F0D" w:rsidRDefault="00377F0D" w:rsidP="00377F0D">
      <w:pPr>
        <w:pStyle w:val="Bullet1"/>
      </w:pPr>
      <w:r>
        <w:t>r</w:t>
      </w:r>
      <w:r w:rsidRPr="00377F0D">
        <w:t>eview – environmental objectives and actions</w:t>
      </w:r>
      <w:r>
        <w:t>;</w:t>
      </w:r>
    </w:p>
    <w:p w14:paraId="468BF3B3" w14:textId="13A2A6DA" w:rsidR="00377F0D" w:rsidRPr="00377F0D" w:rsidRDefault="00377F0D" w:rsidP="00377F0D">
      <w:pPr>
        <w:pStyle w:val="Bullet1"/>
      </w:pPr>
      <w:r>
        <w:t>c</w:t>
      </w:r>
      <w:r w:rsidRPr="00377F0D">
        <w:t>ompliance – with all relevant environmental legislation and regulations</w:t>
      </w:r>
      <w:r>
        <w:t>;</w:t>
      </w:r>
    </w:p>
    <w:p w14:paraId="0210E58F" w14:textId="61E7A973" w:rsidR="00377F0D" w:rsidRPr="00377F0D" w:rsidRDefault="00377F0D" w:rsidP="00377F0D">
      <w:pPr>
        <w:pStyle w:val="Bullet1"/>
      </w:pPr>
      <w:r>
        <w:t>a</w:t>
      </w:r>
      <w:r w:rsidRPr="00377F0D">
        <w:t>wareness – promoting environmental awareness and improved performance</w:t>
      </w:r>
      <w:r>
        <w:t>;</w:t>
      </w:r>
    </w:p>
    <w:p w14:paraId="5D435605" w14:textId="0F5C79B8" w:rsidR="00377F0D" w:rsidRPr="00377F0D" w:rsidRDefault="00377F0D" w:rsidP="00377F0D">
      <w:pPr>
        <w:pStyle w:val="Bullet1"/>
      </w:pPr>
      <w:r w:rsidRPr="00377F0D">
        <w:t>Partnerships and Consultation – with wider community, relevant agencies, land managers</w:t>
      </w:r>
      <w:r>
        <w:t>;</w:t>
      </w:r>
    </w:p>
    <w:p w14:paraId="7B47EB10" w14:textId="69B6529F" w:rsidR="00377F0D" w:rsidRPr="00377F0D" w:rsidRDefault="00377F0D" w:rsidP="00377F0D">
      <w:pPr>
        <w:pStyle w:val="Bullet1"/>
      </w:pPr>
      <w:r>
        <w:t>c</w:t>
      </w:r>
      <w:r w:rsidRPr="00377F0D">
        <w:t>ommunication – educating public and stakeholders</w:t>
      </w:r>
      <w:r>
        <w:t>.</w:t>
      </w:r>
    </w:p>
    <w:p w14:paraId="1111AF37" w14:textId="128C823E" w:rsidR="00377F0D" w:rsidRDefault="00377F0D" w:rsidP="00377F0D">
      <w:pPr>
        <w:pStyle w:val="Heading2"/>
        <w:rPr>
          <w:rFonts w:eastAsiaTheme="minorHAnsi"/>
        </w:rPr>
      </w:pPr>
      <w:bookmarkStart w:id="12" w:name="_Toc456193238"/>
      <w:r w:rsidRPr="00377F0D">
        <w:rPr>
          <w:rFonts w:eastAsiaTheme="minorHAnsi"/>
        </w:rPr>
        <w:lastRenderedPageBreak/>
        <w:t>Environmental Management Systems (EMS)</w:t>
      </w:r>
      <w:bookmarkEnd w:id="12"/>
    </w:p>
    <w:p w14:paraId="336D4E41" w14:textId="77777777" w:rsidR="00377F0D" w:rsidRPr="00377F0D" w:rsidRDefault="00377F0D" w:rsidP="00377F0D">
      <w:pPr>
        <w:pStyle w:val="Heading2separationline"/>
      </w:pPr>
    </w:p>
    <w:p w14:paraId="6E7B81C2" w14:textId="035FE344" w:rsidR="00377F0D" w:rsidRPr="00377F0D" w:rsidRDefault="00377F0D" w:rsidP="00377F0D">
      <w:pPr>
        <w:pStyle w:val="BodyText"/>
      </w:pPr>
      <w:r w:rsidRPr="00377F0D">
        <w:t xml:space="preserve">An EMS is a tool to integrate environmental aspects in the management of an organization including an effective way of creating and controlling environmental ethos. </w:t>
      </w:r>
      <w:r>
        <w:t xml:space="preserve"> </w:t>
      </w:r>
      <w:r w:rsidRPr="00377F0D">
        <w:t>An EMP can also be an effective tool for managing environmental issues with individual projects and activities.  Both of these refer to the same concept and could be defined as a set of processes and practices that enable an organization or activity to reduce its environmental impacts and increase its operating efficiency.</w:t>
      </w:r>
    </w:p>
    <w:p w14:paraId="132DD2D6" w14:textId="26985FD3" w:rsidR="00377F0D" w:rsidRPr="00377F0D" w:rsidRDefault="00377F0D" w:rsidP="00377F0D">
      <w:pPr>
        <w:pStyle w:val="BodyText"/>
      </w:pPr>
      <w:r w:rsidRPr="00377F0D">
        <w:t>These types of management tools must be compliant to the relevant legislation and must be relevant to an organization’s l</w:t>
      </w:r>
      <w:r>
        <w:t>evel of environmental maturity.</w:t>
      </w:r>
    </w:p>
    <w:p w14:paraId="5FFE09D2" w14:textId="77777777" w:rsidR="00377F0D" w:rsidRPr="00377F0D" w:rsidRDefault="00377F0D" w:rsidP="00377F0D">
      <w:pPr>
        <w:pStyle w:val="BodyText"/>
      </w:pPr>
      <w:r w:rsidRPr="00377F0D">
        <w:t>A relevantly structured EMS can help an organization to reduce its negative impacts on the environment, to state and achieve their environmental obligations and performance goals and also ensure that environment management practices address local environmental concerns that impact on an organization's social license to operate.</w:t>
      </w:r>
    </w:p>
    <w:p w14:paraId="2FCBB254" w14:textId="5B5D6391" w:rsidR="00377F0D" w:rsidRPr="00377F0D" w:rsidRDefault="00377F0D" w:rsidP="00377F0D">
      <w:pPr>
        <w:pStyle w:val="Heading3"/>
        <w:rPr>
          <w:rFonts w:eastAsiaTheme="minorHAnsi"/>
        </w:rPr>
      </w:pPr>
      <w:bookmarkStart w:id="13" w:name="_Toc456193239"/>
      <w:r w:rsidRPr="00377F0D">
        <w:rPr>
          <w:rFonts w:eastAsiaTheme="minorHAnsi"/>
        </w:rPr>
        <w:t>Components of an EMS</w:t>
      </w:r>
      <w:bookmarkEnd w:id="13"/>
    </w:p>
    <w:p w14:paraId="34850FB7" w14:textId="77777777" w:rsidR="00377F0D" w:rsidRPr="00377F0D" w:rsidRDefault="00377F0D" w:rsidP="00377F0D">
      <w:pPr>
        <w:pStyle w:val="BodyText"/>
      </w:pPr>
      <w:r w:rsidRPr="00377F0D">
        <w:t xml:space="preserve">Generally, an EMP/EMS provides a specific outline or policy on environmental management and what it means to an organization, the processes and environmental controls involved, and in some cases, an outline of the monitoring of the impact and effect of an organization’s interactions with the environment. </w:t>
      </w:r>
    </w:p>
    <w:p w14:paraId="6FB8B918" w14:textId="77777777" w:rsidR="00377F0D" w:rsidRPr="00377F0D" w:rsidRDefault="00377F0D" w:rsidP="00377F0D">
      <w:pPr>
        <w:pStyle w:val="BodyText"/>
      </w:pPr>
      <w:r w:rsidRPr="00377F0D">
        <w:t>Implementation of an EMS involves an organization taking the following steps:</w:t>
      </w:r>
    </w:p>
    <w:p w14:paraId="1CA1B0DA" w14:textId="4D662A6E" w:rsidR="00377F0D" w:rsidRPr="00377F0D" w:rsidRDefault="00377F0D" w:rsidP="00377F0D">
      <w:pPr>
        <w:pStyle w:val="Bullet1"/>
      </w:pPr>
      <w:r>
        <w:t>d</w:t>
      </w:r>
      <w:r w:rsidRPr="00377F0D">
        <w:t>evise a policy that articulates an organization’s commitment to uphold due process</w:t>
      </w:r>
      <w:r>
        <w:t>;</w:t>
      </w:r>
    </w:p>
    <w:p w14:paraId="020A5AAA" w14:textId="6376A356" w:rsidR="00377F0D" w:rsidRPr="00377F0D" w:rsidRDefault="00377F0D" w:rsidP="00377F0D">
      <w:pPr>
        <w:pStyle w:val="Bullet1"/>
      </w:pPr>
      <w:r>
        <w:t>a</w:t>
      </w:r>
      <w:r w:rsidRPr="00377F0D">
        <w:t>dhering to relevant legislative and regulatory processes efficiently and effectively and to ensure that there is a regular review process of effects of changes in legislation, standards and regulations</w:t>
      </w:r>
      <w:r>
        <w:t>;</w:t>
      </w:r>
    </w:p>
    <w:p w14:paraId="6244D976" w14:textId="5965113A" w:rsidR="00377F0D" w:rsidRPr="00377F0D" w:rsidRDefault="00377F0D" w:rsidP="00377F0D">
      <w:pPr>
        <w:pStyle w:val="Bullet1"/>
      </w:pPr>
      <w:r>
        <w:t>a</w:t>
      </w:r>
      <w:r w:rsidRPr="00377F0D">
        <w:t>ppoint an environmental manager, or management team responsible for coordination of the EMS and also identify the environmental responsibilities of all level of employees within the organization</w:t>
      </w:r>
      <w:r>
        <w:t>;</w:t>
      </w:r>
    </w:p>
    <w:p w14:paraId="06577C6F" w14:textId="1552C8FF" w:rsidR="00377F0D" w:rsidRPr="00377F0D" w:rsidRDefault="00377F0D" w:rsidP="00377F0D">
      <w:pPr>
        <w:pStyle w:val="Bullet1"/>
      </w:pPr>
      <w:r>
        <w:t>e</w:t>
      </w:r>
      <w:r w:rsidRPr="00377F0D">
        <w:t>stablish environmental objectives and targets</w:t>
      </w:r>
      <w:r>
        <w:t>;</w:t>
      </w:r>
    </w:p>
    <w:p w14:paraId="654D5C67" w14:textId="23F599D5" w:rsidR="00377F0D" w:rsidRPr="00377F0D" w:rsidRDefault="00377F0D" w:rsidP="00377F0D">
      <w:pPr>
        <w:pStyle w:val="Bullet1"/>
      </w:pPr>
      <w:r>
        <w:t>i</w:t>
      </w:r>
      <w:r w:rsidRPr="00377F0D">
        <w:t>mplement programs to achieve objectives and targets</w:t>
      </w:r>
      <w:r>
        <w:t>;</w:t>
      </w:r>
    </w:p>
    <w:p w14:paraId="63DED074" w14:textId="201B46E4" w:rsidR="00377F0D" w:rsidRPr="00377F0D" w:rsidRDefault="00377F0D" w:rsidP="00377F0D">
      <w:pPr>
        <w:pStyle w:val="Bullet1"/>
      </w:pPr>
      <w:r>
        <w:t>r</w:t>
      </w:r>
      <w:r w:rsidRPr="00377F0D">
        <w:t>esponsibilities and reporting structure – assign responsibilities to achieve objectives and targets</w:t>
      </w:r>
      <w:r>
        <w:t>;</w:t>
      </w:r>
    </w:p>
    <w:p w14:paraId="75EFE7B3" w14:textId="517B4962" w:rsidR="00377F0D" w:rsidRPr="00377F0D" w:rsidRDefault="00377F0D" w:rsidP="00377F0D">
      <w:pPr>
        <w:pStyle w:val="Bullet1"/>
      </w:pPr>
      <w:r>
        <w:t>i</w:t>
      </w:r>
      <w:r w:rsidRPr="00377F0D">
        <w:t>dentification of specific and relevant management, preventative and mitigation measures, including procedures and also emergency/contingency plans</w:t>
      </w:r>
      <w:r>
        <w:t>;</w:t>
      </w:r>
    </w:p>
    <w:p w14:paraId="0F98BE02" w14:textId="01BB030E" w:rsidR="00377F0D" w:rsidRPr="00377F0D" w:rsidRDefault="00377F0D" w:rsidP="00377F0D">
      <w:pPr>
        <w:pStyle w:val="Bullet1"/>
      </w:pPr>
      <w:r>
        <w:t>i</w:t>
      </w:r>
      <w:r w:rsidRPr="00377F0D">
        <w:t>dentify an organization’s environmental impacts, hazards and the required controls through an environmental risk assessment and record details in an Environmental Aspects Register</w:t>
      </w:r>
      <w:r>
        <w:t>;</w:t>
      </w:r>
    </w:p>
    <w:p w14:paraId="71BE0F7E" w14:textId="7F1B179F" w:rsidR="00377F0D" w:rsidRPr="00377F0D" w:rsidRDefault="00377F0D" w:rsidP="00377F0D">
      <w:pPr>
        <w:pStyle w:val="Bullet1"/>
      </w:pPr>
      <w:r>
        <w:t xml:space="preserve">identification of </w:t>
      </w:r>
      <w:r w:rsidRPr="00377F0D">
        <w:t>key environments potentially affected by AtoN sites:</w:t>
      </w:r>
    </w:p>
    <w:p w14:paraId="23653A87" w14:textId="31569922" w:rsidR="00377F0D" w:rsidRPr="00377F0D" w:rsidRDefault="00377F0D" w:rsidP="007D24CE">
      <w:pPr>
        <w:pStyle w:val="Bullet2"/>
      </w:pPr>
      <w:r w:rsidRPr="00377F0D">
        <w:t>biological environment e.g. threatened ecological communities such as marine species, seabirds in the vicinity of AtoN</w:t>
      </w:r>
      <w:r w:rsidR="007D24CE">
        <w:t>;</w:t>
      </w:r>
    </w:p>
    <w:p w14:paraId="7D831A4A" w14:textId="7E97076A" w:rsidR="00377F0D" w:rsidRPr="00377F0D" w:rsidRDefault="002009B4" w:rsidP="007D24CE">
      <w:pPr>
        <w:pStyle w:val="Bullet2"/>
      </w:pPr>
      <w:r>
        <w:t>s</w:t>
      </w:r>
      <w:r w:rsidR="00377F0D" w:rsidRPr="00377F0D">
        <w:t>ocio-</w:t>
      </w:r>
      <w:r>
        <w:t>e</w:t>
      </w:r>
      <w:r w:rsidR="00377F0D" w:rsidRPr="00377F0D">
        <w:t xml:space="preserve">conomic </w:t>
      </w:r>
      <w:r>
        <w:t>e</w:t>
      </w:r>
      <w:r w:rsidR="00377F0D" w:rsidRPr="00377F0D">
        <w:t>nvironment e.g. fisheries, Marine Parks and Reserves</w:t>
      </w:r>
      <w:r w:rsidR="007D24CE">
        <w:t>;</w:t>
      </w:r>
    </w:p>
    <w:p w14:paraId="29949380" w14:textId="17A14AF3" w:rsidR="00377F0D" w:rsidRPr="00377F0D" w:rsidRDefault="002009B4" w:rsidP="007D24CE">
      <w:pPr>
        <w:pStyle w:val="Bullet2"/>
      </w:pPr>
      <w:r>
        <w:t>s</w:t>
      </w:r>
      <w:r w:rsidR="00377F0D" w:rsidRPr="00377F0D">
        <w:t>ocial environments – traditional and cultural heritage aspects.</w:t>
      </w:r>
    </w:p>
    <w:p w14:paraId="43EB70D6" w14:textId="6C056527" w:rsidR="00377F0D" w:rsidRPr="00377F0D" w:rsidRDefault="007D24CE" w:rsidP="007D24CE">
      <w:pPr>
        <w:pStyle w:val="Bullet1"/>
      </w:pPr>
      <w:r>
        <w:t>c</w:t>
      </w:r>
      <w:r w:rsidR="00377F0D" w:rsidRPr="00377F0D">
        <w:t>onsultation and stakeholder engagement activities</w:t>
      </w:r>
      <w:r>
        <w:t>;</w:t>
      </w:r>
    </w:p>
    <w:p w14:paraId="3A54ABB1" w14:textId="26068374" w:rsidR="00377F0D" w:rsidRPr="00377F0D" w:rsidRDefault="007D24CE" w:rsidP="007D24CE">
      <w:pPr>
        <w:pStyle w:val="Bullet1"/>
      </w:pPr>
      <w:r>
        <w:t>u</w:t>
      </w:r>
      <w:r w:rsidR="00377F0D" w:rsidRPr="00377F0D">
        <w:t>ndertaking informed intervention action where required</w:t>
      </w:r>
      <w:r>
        <w:t>;</w:t>
      </w:r>
    </w:p>
    <w:p w14:paraId="5D4B78FF" w14:textId="62EDBD66" w:rsidR="00377F0D" w:rsidRPr="00377F0D" w:rsidRDefault="007D24CE" w:rsidP="007D24CE">
      <w:pPr>
        <w:pStyle w:val="Bullet1"/>
      </w:pPr>
      <w:r>
        <w:t>c</w:t>
      </w:r>
      <w:r w:rsidR="00377F0D" w:rsidRPr="00377F0D">
        <w:t>ommitment to continually improve the effectiveness and efficiency of environmental management – review and evaluate environmental performance and correct and/or improve environmental policy, including objectives and targets, as well as organizational structures, procedures and processes</w:t>
      </w:r>
      <w:r>
        <w:t>;</w:t>
      </w:r>
    </w:p>
    <w:p w14:paraId="336DA45B" w14:textId="5587DE1A" w:rsidR="00377F0D" w:rsidRPr="00377F0D" w:rsidRDefault="007D24CE" w:rsidP="007D24CE">
      <w:pPr>
        <w:pStyle w:val="Bullet1"/>
      </w:pPr>
      <w:r>
        <w:t>s</w:t>
      </w:r>
      <w:r w:rsidR="00377F0D" w:rsidRPr="00377F0D">
        <w:t>trategically review the continuing effectiveness of environment management within the organization</w:t>
      </w:r>
      <w:r>
        <w:t>.</w:t>
      </w:r>
    </w:p>
    <w:p w14:paraId="1047091C" w14:textId="77777777" w:rsidR="00377F0D" w:rsidRPr="00377F0D" w:rsidRDefault="00377F0D" w:rsidP="00377F0D">
      <w:pPr>
        <w:pStyle w:val="BodyText"/>
      </w:pPr>
      <w:r w:rsidRPr="00377F0D">
        <w:lastRenderedPageBreak/>
        <w:t>Commitment to compliance with applicable environmental legislation and regulations is required, along with a commitment to continual improvement – for which the EMS provides the framework.</w:t>
      </w:r>
    </w:p>
    <w:p w14:paraId="103526AE" w14:textId="04AD381C" w:rsidR="00377F0D" w:rsidRPr="00377F0D" w:rsidRDefault="00377F0D" w:rsidP="00377F0D">
      <w:pPr>
        <w:pStyle w:val="BodyText"/>
      </w:pPr>
      <w:r w:rsidRPr="00377F0D">
        <w:t xml:space="preserve">Detailed information on how to implement an organization-wide environmental management system is available through the International Organization for Standardization (ISO), in their </w:t>
      </w:r>
      <w:r w:rsidR="007D24CE">
        <w:t>ISO 14000 family of standards.</w:t>
      </w:r>
    </w:p>
    <w:p w14:paraId="0B55AB02" w14:textId="1A6B6725" w:rsidR="00377F0D" w:rsidRPr="00377F0D" w:rsidRDefault="00377F0D" w:rsidP="00377F0D">
      <w:pPr>
        <w:pStyle w:val="BodyText"/>
      </w:pPr>
      <w:r w:rsidRPr="00377F0D">
        <w:t>ISO 14001:2015 is an environmental standard which focuses on the generic requirements for an environmental management system. It provides a useful framework for an organization to follow, to develop an effective, high quality EMS and summarizes the advantage an organization can expect from adopting t</w:t>
      </w:r>
      <w:r w:rsidR="007D24CE">
        <w:t>hese types of management tools.</w:t>
      </w:r>
    </w:p>
    <w:p w14:paraId="708E2618" w14:textId="2560B682" w:rsidR="00377F0D" w:rsidRPr="00377F0D" w:rsidRDefault="00377F0D" w:rsidP="007D24CE">
      <w:pPr>
        <w:pStyle w:val="Heading3"/>
        <w:rPr>
          <w:rFonts w:eastAsiaTheme="minorHAnsi"/>
        </w:rPr>
      </w:pPr>
      <w:bookmarkStart w:id="14" w:name="_Toc456193240"/>
      <w:r w:rsidRPr="00377F0D">
        <w:rPr>
          <w:rFonts w:eastAsiaTheme="minorHAnsi"/>
        </w:rPr>
        <w:t>Environmental Aspects</w:t>
      </w:r>
      <w:bookmarkEnd w:id="14"/>
    </w:p>
    <w:p w14:paraId="185853AB" w14:textId="5E0E188D" w:rsidR="00377F0D" w:rsidRPr="00377F0D" w:rsidRDefault="00377F0D" w:rsidP="00377F0D">
      <w:pPr>
        <w:pStyle w:val="BodyText"/>
      </w:pPr>
      <w:r w:rsidRPr="00377F0D">
        <w:t xml:space="preserve">ISO 14001 states that an environmental aspect is an 'element or characteristic of an activity, product or service that interacts or can interact with the environment. </w:t>
      </w:r>
      <w:r w:rsidR="002009B4">
        <w:t xml:space="preserve"> </w:t>
      </w:r>
      <w:r w:rsidRPr="00377F0D">
        <w:t xml:space="preserve">Environmental aspects cause environmental impacts. </w:t>
      </w:r>
      <w:r w:rsidR="002009B4">
        <w:t xml:space="preserve"> </w:t>
      </w:r>
      <w:r w:rsidRPr="00377F0D">
        <w:t>They can have either beneficial impacts of adverse impacts and can have a direct and decisive impact on the environmental or contribute only partially or indirectly to a larger environmental change.’</w:t>
      </w:r>
    </w:p>
    <w:p w14:paraId="0F8E7ECC" w14:textId="77777777" w:rsidR="00377F0D" w:rsidRPr="00377F0D" w:rsidRDefault="00377F0D" w:rsidP="00377F0D">
      <w:pPr>
        <w:pStyle w:val="BodyText"/>
      </w:pPr>
      <w:r w:rsidRPr="00377F0D">
        <w:t>An organization needs to identify those activities and aspects that have actual and potential environmental impacts.  An environmental review, or assessment, should be conducted by senior management and staff who are, or will be assigned roles in environmentally significant activities.  The review can involve drawing information from a number of different areas such as legislation and policies, performance audits, monitoring and the assessment and management programs.</w:t>
      </w:r>
    </w:p>
    <w:p w14:paraId="68A30A02" w14:textId="77777777" w:rsidR="00377F0D" w:rsidRPr="00377F0D" w:rsidRDefault="00377F0D" w:rsidP="00377F0D">
      <w:pPr>
        <w:pStyle w:val="BodyText"/>
      </w:pPr>
      <w:r w:rsidRPr="00377F0D">
        <w:t>Once environmental aspects are identified, an organization should then prioritize the high risk activities and provide appropriate controls to mitigate any resulting impact.</w:t>
      </w:r>
    </w:p>
    <w:p w14:paraId="51C3EDE1" w14:textId="65B30C27" w:rsidR="00377F0D" w:rsidRPr="00377F0D" w:rsidRDefault="00377F0D" w:rsidP="002009B4">
      <w:pPr>
        <w:pStyle w:val="Heading3"/>
        <w:rPr>
          <w:rFonts w:eastAsiaTheme="minorHAnsi"/>
        </w:rPr>
      </w:pPr>
      <w:bookmarkStart w:id="15" w:name="_Toc456193241"/>
      <w:r w:rsidRPr="00377F0D">
        <w:rPr>
          <w:rFonts w:eastAsiaTheme="minorHAnsi"/>
        </w:rPr>
        <w:t>Management me</w:t>
      </w:r>
      <w:r w:rsidR="002009B4">
        <w:rPr>
          <w:rFonts w:eastAsiaTheme="minorHAnsi"/>
        </w:rPr>
        <w:t>asures, controls and procedures</w:t>
      </w:r>
      <w:bookmarkEnd w:id="15"/>
    </w:p>
    <w:p w14:paraId="6489B3F1" w14:textId="77777777" w:rsidR="00377F0D" w:rsidRPr="00377F0D" w:rsidRDefault="00377F0D" w:rsidP="00377F0D">
      <w:pPr>
        <w:pStyle w:val="BodyText"/>
      </w:pPr>
      <w:r w:rsidRPr="00377F0D">
        <w:t>The identification of environmental aspects will highlight critical areas of environmental management, which should be further addressed depending on the severity of impact.  Written controls, procedures, instructions or other documentation outlining the approach to managing those impacts, should be provided.</w:t>
      </w:r>
    </w:p>
    <w:p w14:paraId="11C91146" w14:textId="20E624B6" w:rsidR="00377F0D" w:rsidRPr="00377F0D" w:rsidRDefault="00377F0D" w:rsidP="002009B4">
      <w:pPr>
        <w:pStyle w:val="Heading3"/>
        <w:rPr>
          <w:rFonts w:eastAsiaTheme="minorHAnsi"/>
        </w:rPr>
      </w:pPr>
      <w:bookmarkStart w:id="16" w:name="_Toc456193242"/>
      <w:r w:rsidRPr="00377F0D">
        <w:rPr>
          <w:rFonts w:eastAsiaTheme="minorHAnsi"/>
        </w:rPr>
        <w:t>Environmental Risk Assessment Process</w:t>
      </w:r>
      <w:bookmarkEnd w:id="16"/>
    </w:p>
    <w:p w14:paraId="69A87368" w14:textId="77777777" w:rsidR="00377F0D" w:rsidRPr="00377F0D" w:rsidRDefault="00377F0D" w:rsidP="00377F0D">
      <w:pPr>
        <w:pStyle w:val="BodyText"/>
      </w:pPr>
      <w:r w:rsidRPr="00377F0D">
        <w:t>Environmental risk management identifies credible environmental hazards, assessing the likelihood of occurrence and severity of the potential ecological and human health consequences, and managing the resulting level of risk.</w:t>
      </w:r>
    </w:p>
    <w:p w14:paraId="7E6059D5" w14:textId="77777777" w:rsidR="00377F0D" w:rsidRPr="00377F0D" w:rsidRDefault="00377F0D" w:rsidP="00377F0D">
      <w:pPr>
        <w:pStyle w:val="BodyText"/>
      </w:pPr>
      <w:r w:rsidRPr="00377F0D">
        <w:t>An established program of cyclic risk reviews can be carried out throughout an organization with significant environmental risks addressed through the EMS.</w:t>
      </w:r>
    </w:p>
    <w:p w14:paraId="516346A6" w14:textId="05A25B52" w:rsidR="00377F0D" w:rsidRPr="00377F0D" w:rsidRDefault="00377F0D" w:rsidP="00377F0D">
      <w:pPr>
        <w:pStyle w:val="BodyText"/>
      </w:pPr>
      <w:r w:rsidRPr="00377F0D">
        <w:t>Risk management process for AtoN sites is a continuous process and an organization should take a consultative approach with environmental managers, decision makers, industry, maintenance contract</w:t>
      </w:r>
      <w:r w:rsidR="002009B4">
        <w:t>ors and community stakeholders.</w:t>
      </w:r>
    </w:p>
    <w:p w14:paraId="689A3B53" w14:textId="77777777" w:rsidR="00377F0D" w:rsidRPr="00377F0D" w:rsidRDefault="00377F0D" w:rsidP="00377F0D">
      <w:pPr>
        <w:pStyle w:val="BodyText"/>
      </w:pPr>
      <w:r w:rsidRPr="00377F0D">
        <w:t>Ecological risk assessment involves:</w:t>
      </w:r>
    </w:p>
    <w:p w14:paraId="7FE2C401" w14:textId="5E437D57" w:rsidR="00377F0D" w:rsidRPr="00377F0D" w:rsidRDefault="002009B4" w:rsidP="002009B4">
      <w:pPr>
        <w:pStyle w:val="Bullet1"/>
      </w:pPr>
      <w:r>
        <w:t>p</w:t>
      </w:r>
      <w:r w:rsidR="00377F0D" w:rsidRPr="00377F0D">
        <w:t>roblem formulation – establishes the context for the strategic and organizational conduct of the overall assessment</w:t>
      </w:r>
      <w:r>
        <w:t>;</w:t>
      </w:r>
    </w:p>
    <w:p w14:paraId="398646EF" w14:textId="5E2C49BF" w:rsidR="00377F0D" w:rsidRPr="00377F0D" w:rsidRDefault="002009B4" w:rsidP="002009B4">
      <w:pPr>
        <w:pStyle w:val="Bullet1"/>
      </w:pPr>
      <w:r>
        <w:t>h</w:t>
      </w:r>
      <w:r w:rsidR="00377F0D" w:rsidRPr="00377F0D">
        <w:t>azard identification</w:t>
      </w:r>
      <w:r>
        <w:t>;</w:t>
      </w:r>
    </w:p>
    <w:p w14:paraId="6F5C204E" w14:textId="641607BD" w:rsidR="00377F0D" w:rsidRPr="00377F0D" w:rsidRDefault="00377F0D" w:rsidP="002009B4">
      <w:pPr>
        <w:pStyle w:val="Bullet1"/>
      </w:pPr>
      <w:r w:rsidRPr="00377F0D">
        <w:t>Risk Analysis – likelihood of exposure and ecological effects</w:t>
      </w:r>
      <w:r w:rsidR="002009B4">
        <w:t>;</w:t>
      </w:r>
    </w:p>
    <w:p w14:paraId="3C50363D" w14:textId="3C33D851" w:rsidR="00377F0D" w:rsidRPr="00377F0D" w:rsidRDefault="002009B4" w:rsidP="002009B4">
      <w:pPr>
        <w:pStyle w:val="Bullet1"/>
      </w:pPr>
      <w:r>
        <w:t>r</w:t>
      </w:r>
      <w:r w:rsidR="00377F0D" w:rsidRPr="00377F0D">
        <w:t>isk characterization</w:t>
      </w:r>
      <w:r>
        <w:t>;</w:t>
      </w:r>
    </w:p>
    <w:p w14:paraId="6C3D9D32" w14:textId="2BFE8287" w:rsidR="00377F0D" w:rsidRPr="00377F0D" w:rsidRDefault="002009B4" w:rsidP="002009B4">
      <w:pPr>
        <w:pStyle w:val="Bullet1"/>
      </w:pPr>
      <w:r>
        <w:t>t</w:t>
      </w:r>
      <w:r w:rsidR="00377F0D" w:rsidRPr="00377F0D">
        <w:t>reatment/mitigation measures to reduce risk to acceptable levels</w:t>
      </w:r>
      <w:r>
        <w:t>;</w:t>
      </w:r>
    </w:p>
    <w:p w14:paraId="12C47B9B" w14:textId="5DE24C7C" w:rsidR="00377F0D" w:rsidRPr="00377F0D" w:rsidRDefault="002009B4" w:rsidP="002009B4">
      <w:pPr>
        <w:pStyle w:val="Bullet1"/>
      </w:pPr>
      <w:r>
        <w:t>m</w:t>
      </w:r>
      <w:r w:rsidR="00377F0D" w:rsidRPr="00377F0D">
        <w:t>onitoring and review</w:t>
      </w:r>
      <w:r>
        <w:t>.</w:t>
      </w:r>
    </w:p>
    <w:p w14:paraId="16C6A747" w14:textId="4D9D09E9" w:rsidR="00377F0D" w:rsidRPr="00377F0D" w:rsidRDefault="00377F0D" w:rsidP="002009B4">
      <w:pPr>
        <w:pStyle w:val="Heading3"/>
        <w:rPr>
          <w:rFonts w:eastAsiaTheme="minorHAnsi"/>
        </w:rPr>
      </w:pPr>
      <w:bookmarkStart w:id="17" w:name="_Toc456193243"/>
      <w:r w:rsidRPr="00377F0D">
        <w:rPr>
          <w:rFonts w:eastAsiaTheme="minorHAnsi"/>
        </w:rPr>
        <w:lastRenderedPageBreak/>
        <w:t>Objectives &amp; targets</w:t>
      </w:r>
      <w:bookmarkEnd w:id="17"/>
    </w:p>
    <w:p w14:paraId="5E0C0A96" w14:textId="77777777" w:rsidR="00377F0D" w:rsidRPr="00377F0D" w:rsidRDefault="00377F0D" w:rsidP="00377F0D">
      <w:pPr>
        <w:pStyle w:val="BodyText"/>
      </w:pPr>
      <w:r w:rsidRPr="00377F0D">
        <w:t>An organization's EMS should state quantifiable environmental targets, that can be communicated clearly to the workforce and that can be tracked through regular monitoring.  The objectives and targets should reflect an organizations operational and environmental maturity and should be revised and changed as targets are achieved.</w:t>
      </w:r>
    </w:p>
    <w:p w14:paraId="0EFEF463" w14:textId="1C9219D2" w:rsidR="00377F0D" w:rsidRPr="00377F0D" w:rsidRDefault="00377F0D" w:rsidP="002009B4">
      <w:pPr>
        <w:pStyle w:val="Heading3"/>
        <w:rPr>
          <w:rFonts w:eastAsiaTheme="minorHAnsi"/>
        </w:rPr>
      </w:pPr>
      <w:bookmarkStart w:id="18" w:name="_Toc456193244"/>
      <w:r w:rsidRPr="00377F0D">
        <w:rPr>
          <w:rFonts w:eastAsiaTheme="minorHAnsi"/>
        </w:rPr>
        <w:t>Roles &amp; Responsibilities</w:t>
      </w:r>
      <w:bookmarkEnd w:id="18"/>
    </w:p>
    <w:p w14:paraId="65F22FE9" w14:textId="77777777" w:rsidR="00377F0D" w:rsidRPr="00377F0D" w:rsidRDefault="00377F0D" w:rsidP="00377F0D">
      <w:pPr>
        <w:pStyle w:val="BodyText"/>
      </w:pPr>
      <w:r w:rsidRPr="00377F0D">
        <w:t>An EMS should clearly state the roles and responsibilities of all staff relating to the environmental management framework.  It should state not only the physical responsibilities, but also the responsibilities in reviewing, providing feedback and also fostering a general attitude of responsible environmental stewardship.</w:t>
      </w:r>
    </w:p>
    <w:p w14:paraId="1724F575" w14:textId="2BF54F87" w:rsidR="00377F0D" w:rsidRPr="00377F0D" w:rsidRDefault="00377F0D" w:rsidP="002009B4">
      <w:pPr>
        <w:pStyle w:val="Heading3"/>
        <w:rPr>
          <w:rFonts w:eastAsiaTheme="minorHAnsi"/>
        </w:rPr>
      </w:pPr>
      <w:bookmarkStart w:id="19" w:name="_Toc456193245"/>
      <w:r w:rsidRPr="00377F0D">
        <w:rPr>
          <w:rFonts w:eastAsiaTheme="minorHAnsi"/>
        </w:rPr>
        <w:t>Communication</w:t>
      </w:r>
      <w:bookmarkEnd w:id="19"/>
    </w:p>
    <w:p w14:paraId="7FE94DFC" w14:textId="77777777" w:rsidR="00377F0D" w:rsidRPr="00377F0D" w:rsidRDefault="00377F0D" w:rsidP="00377F0D">
      <w:pPr>
        <w:pStyle w:val="BodyText"/>
      </w:pPr>
      <w:r w:rsidRPr="00377F0D">
        <w:t xml:space="preserve">Communication and feedback from the workforce and from all personnel interacting with the EMS is a critical area and an organization should have in place a framework whereby all levels of employees are encouraged to provide feedback, review and comments on the effectiveness of the EMS.  Engaging the workforce ensures that the EMS is effective, efficient and most of all responsive.  This process can take shape via a number of methods, such as awareness sessions, feedback forms, seminars, or environmental training. </w:t>
      </w:r>
    </w:p>
    <w:p w14:paraId="3461BD80" w14:textId="7CF8B765" w:rsidR="00377F0D" w:rsidRPr="00377F0D" w:rsidRDefault="00377F0D" w:rsidP="002009B4">
      <w:pPr>
        <w:pStyle w:val="Heading3"/>
        <w:rPr>
          <w:rFonts w:eastAsiaTheme="minorHAnsi"/>
        </w:rPr>
      </w:pPr>
      <w:bookmarkStart w:id="20" w:name="_Toc456193246"/>
      <w:r w:rsidRPr="00377F0D">
        <w:rPr>
          <w:rFonts w:eastAsiaTheme="minorHAnsi"/>
        </w:rPr>
        <w:t>Environmental Management Plans</w:t>
      </w:r>
      <w:bookmarkEnd w:id="20"/>
    </w:p>
    <w:p w14:paraId="24AFA235" w14:textId="24E88639" w:rsidR="00377F0D" w:rsidRPr="00377F0D" w:rsidRDefault="00377F0D" w:rsidP="00377F0D">
      <w:pPr>
        <w:pStyle w:val="BodyText"/>
      </w:pPr>
      <w:r w:rsidRPr="00377F0D">
        <w:t>An EMP can be an effective tool for managing environmental issues with individual projects and activities.  These can be tailored to identify and control environmental risks to a project / activity level.  Similar to the EMS components which is primarily an organizational approach to their activities, an EMP can be developed to incorporate information required for a specific project, or task and designed to be easily followed by personn</w:t>
      </w:r>
      <w:r w:rsidR="002009B4">
        <w:t>el carrying out the activities.</w:t>
      </w:r>
    </w:p>
    <w:p w14:paraId="00EE8268" w14:textId="6CA09739" w:rsidR="00377F0D" w:rsidRPr="00377F0D" w:rsidRDefault="00377F0D" w:rsidP="002009B4">
      <w:pPr>
        <w:pStyle w:val="Heading3"/>
        <w:rPr>
          <w:rFonts w:eastAsiaTheme="minorHAnsi"/>
        </w:rPr>
      </w:pPr>
      <w:bookmarkStart w:id="21" w:name="_Toc456193247"/>
      <w:r w:rsidRPr="00377F0D">
        <w:rPr>
          <w:rFonts w:eastAsiaTheme="minorHAnsi"/>
        </w:rPr>
        <w:t>Monitoring</w:t>
      </w:r>
      <w:bookmarkEnd w:id="21"/>
    </w:p>
    <w:p w14:paraId="590D7744" w14:textId="77777777" w:rsidR="00377F0D" w:rsidRPr="00377F0D" w:rsidRDefault="00377F0D" w:rsidP="00377F0D">
      <w:pPr>
        <w:pStyle w:val="BodyText"/>
      </w:pPr>
      <w:r w:rsidRPr="00377F0D">
        <w:t>An organization should aim to conduct activities in an environmentally responsible manner and implement best practice environmental management as part of a program of continuous improvement.  This commitment to continuous improvement means an organisation should review an EMS as required, or at a pre-determined frequency (e.g. in response to new information and periodically).</w:t>
      </w:r>
    </w:p>
    <w:p w14:paraId="74A56157" w14:textId="3D10841C" w:rsidR="00377F0D" w:rsidRPr="00377F0D" w:rsidRDefault="00377F0D" w:rsidP="00377F0D">
      <w:pPr>
        <w:pStyle w:val="BodyText"/>
      </w:pPr>
      <w:r w:rsidRPr="00377F0D">
        <w:t>Reviews should address matters such as the overall design and effectiveness of the EMS/EMP, if works are not appropriately covered by the System/Plan, or meas</w:t>
      </w:r>
      <w:r w:rsidR="002009B4">
        <w:t>ures are identified to improve.</w:t>
      </w:r>
    </w:p>
    <w:p w14:paraId="079432A8" w14:textId="18FC130C" w:rsidR="00377F0D" w:rsidRPr="00377F0D" w:rsidRDefault="00377F0D" w:rsidP="00377F0D">
      <w:pPr>
        <w:pStyle w:val="BodyText"/>
      </w:pPr>
      <w:r w:rsidRPr="00377F0D">
        <w:t>These should also include a schedule which identifies what actions will be monitored, by whom, the frequency and the responsible sign-off person to confirm monitoring has been undertaken.  Monitoring procedures, forms and checklists may be required and legislative requirements and licence standards/or exposure standard limits (e.g. dust emissions), if existing, listed and the metrics for measurement clearly stated.  Any contingency plans, preventive or corrective action procedures should be identified and detailed in the plan to mitigate failures</w:t>
      </w:r>
      <w:r w:rsidR="002009B4">
        <w:t xml:space="preserve"> identified through monitoring.</w:t>
      </w:r>
    </w:p>
    <w:p w14:paraId="5B6807CF" w14:textId="77777777" w:rsidR="00377F0D" w:rsidRPr="00377F0D" w:rsidRDefault="00377F0D" w:rsidP="00377F0D">
      <w:pPr>
        <w:pStyle w:val="BodyText"/>
      </w:pPr>
      <w:r w:rsidRPr="00377F0D">
        <w:t>Example: A simple waste schedule will allow weekly or monthly waste data (from each waste stream on site) to be recorded and compared to any targets set.  The metrics for reporting should relate the amount of waste created, recycled and land filled to the amount of production e.g. total waste / unit production; recycled waste / unit production etc.  This will assist in tracking the efficiency of any measures implemented to reduce or better manage waste.  Monthly reporting to senior management will assist in evaluating overall progress and provide a basis for review and improvement decisions, if necessary.</w:t>
      </w:r>
    </w:p>
    <w:p w14:paraId="4100738E" w14:textId="19737141" w:rsidR="00377F0D" w:rsidRDefault="00377F0D" w:rsidP="002009B4">
      <w:pPr>
        <w:pStyle w:val="Heading2"/>
        <w:rPr>
          <w:rFonts w:eastAsiaTheme="minorHAnsi"/>
        </w:rPr>
      </w:pPr>
      <w:bookmarkStart w:id="22" w:name="_Toc456193248"/>
      <w:r w:rsidRPr="00377F0D">
        <w:rPr>
          <w:rFonts w:eastAsiaTheme="minorHAnsi"/>
        </w:rPr>
        <w:t>Environmental Performance</w:t>
      </w:r>
      <w:bookmarkEnd w:id="22"/>
    </w:p>
    <w:p w14:paraId="7CCC7F6F" w14:textId="77777777" w:rsidR="002009B4" w:rsidRPr="002009B4" w:rsidRDefault="002009B4" w:rsidP="002009B4">
      <w:pPr>
        <w:pStyle w:val="Heading2separationline"/>
      </w:pPr>
    </w:p>
    <w:p w14:paraId="495DE2E1" w14:textId="77777777" w:rsidR="00377F0D" w:rsidRPr="00377F0D" w:rsidRDefault="00377F0D" w:rsidP="00377F0D">
      <w:pPr>
        <w:pStyle w:val="BodyText"/>
      </w:pPr>
      <w:r w:rsidRPr="00377F0D">
        <w:t>An important part of any system is to evaluate the performance and to establish if the risks are being controlled and the goals are being met.  This can be achieved by reviews, audits and performance evaluation.  These aspects should be reported internally and usually external reporting is a legislative requirement.</w:t>
      </w:r>
    </w:p>
    <w:p w14:paraId="31D5B8D7" w14:textId="4C41C7B3" w:rsidR="00377F0D" w:rsidRPr="00377F0D" w:rsidRDefault="00377F0D" w:rsidP="002009B4">
      <w:pPr>
        <w:pStyle w:val="Heading3"/>
        <w:rPr>
          <w:rFonts w:eastAsiaTheme="minorHAnsi"/>
        </w:rPr>
      </w:pPr>
      <w:bookmarkStart w:id="23" w:name="_Toc456193249"/>
      <w:r w:rsidRPr="00377F0D">
        <w:rPr>
          <w:rFonts w:eastAsiaTheme="minorHAnsi"/>
        </w:rPr>
        <w:lastRenderedPageBreak/>
        <w:t>Audits</w:t>
      </w:r>
      <w:bookmarkEnd w:id="23"/>
    </w:p>
    <w:p w14:paraId="6F20E78B" w14:textId="77777777" w:rsidR="00377F0D" w:rsidRPr="00377F0D" w:rsidRDefault="00377F0D" w:rsidP="00377F0D">
      <w:pPr>
        <w:pStyle w:val="BodyText"/>
      </w:pPr>
      <w:r w:rsidRPr="00377F0D">
        <w:t>An internal audit schedule should be developed and maintained that includes audits on an organisation’s environmental performance and compliance.  The general procedure should include:</w:t>
      </w:r>
    </w:p>
    <w:p w14:paraId="5C5FBEB9" w14:textId="3518489D" w:rsidR="00377F0D" w:rsidRPr="00377F0D" w:rsidRDefault="00377F0D" w:rsidP="002009B4">
      <w:pPr>
        <w:pStyle w:val="Bullet1"/>
      </w:pPr>
      <w:r w:rsidRPr="00377F0D">
        <w:t>record and maintain all internal audits and the audit outcomes</w:t>
      </w:r>
      <w:r w:rsidR="002009B4">
        <w:t>;</w:t>
      </w:r>
    </w:p>
    <w:p w14:paraId="6024A987" w14:textId="7FA68B45" w:rsidR="00377F0D" w:rsidRPr="00377F0D" w:rsidRDefault="00377F0D" w:rsidP="002009B4">
      <w:pPr>
        <w:pStyle w:val="Bullet1"/>
      </w:pPr>
      <w:r w:rsidRPr="00377F0D">
        <w:t>track actions arising from internal audits until their close-out</w:t>
      </w:r>
      <w:r w:rsidR="002009B4">
        <w:t>;</w:t>
      </w:r>
    </w:p>
    <w:p w14:paraId="4A90A166" w14:textId="77777777" w:rsidR="002009B4" w:rsidRDefault="00377F0D" w:rsidP="002009B4">
      <w:pPr>
        <w:pStyle w:val="Bullet1"/>
      </w:pPr>
      <w:r w:rsidRPr="00377F0D">
        <w:t>facilitate audits and/or inspe</w:t>
      </w:r>
      <w:r w:rsidR="002009B4">
        <w:t>ctions by external regulations.</w:t>
      </w:r>
    </w:p>
    <w:p w14:paraId="79889694" w14:textId="1503ED2A" w:rsidR="00377F0D" w:rsidRPr="00377F0D" w:rsidRDefault="00377F0D" w:rsidP="002009B4">
      <w:pPr>
        <w:pStyle w:val="Bullet1text"/>
        <w:rPr>
          <w:rFonts w:eastAsiaTheme="minorHAnsi"/>
        </w:rPr>
      </w:pPr>
      <w:r w:rsidRPr="00377F0D">
        <w:rPr>
          <w:rFonts w:eastAsiaTheme="minorHAnsi"/>
        </w:rPr>
        <w:t>The findings of external regulatory audits to be recorded and actions and/or recommendation addressed and tracked</w:t>
      </w:r>
      <w:r w:rsidR="002009B4">
        <w:rPr>
          <w:rFonts w:eastAsiaTheme="minorHAnsi"/>
        </w:rPr>
        <w:t>.</w:t>
      </w:r>
    </w:p>
    <w:p w14:paraId="0805933F" w14:textId="52AE29CA" w:rsidR="00377F0D" w:rsidRPr="00377F0D" w:rsidRDefault="00377F0D" w:rsidP="002009B4">
      <w:pPr>
        <w:pStyle w:val="Heading3"/>
        <w:rPr>
          <w:rFonts w:eastAsiaTheme="minorHAnsi"/>
        </w:rPr>
      </w:pPr>
      <w:bookmarkStart w:id="24" w:name="_Toc456193250"/>
      <w:r w:rsidRPr="00377F0D">
        <w:rPr>
          <w:rFonts w:eastAsiaTheme="minorHAnsi"/>
        </w:rPr>
        <w:t>Performance Evaluation</w:t>
      </w:r>
      <w:bookmarkEnd w:id="24"/>
    </w:p>
    <w:p w14:paraId="58EE8584" w14:textId="77777777" w:rsidR="00377F0D" w:rsidRPr="00377F0D" w:rsidRDefault="00377F0D" w:rsidP="00377F0D">
      <w:pPr>
        <w:pStyle w:val="BodyText"/>
      </w:pPr>
      <w:r w:rsidRPr="00377F0D">
        <w:t>Environmental performance indicators must be specific, measurable, attainable, relevant and time-framed and related to organizational practices and procedures.  For example, an organization should clearly identify in a plan or schedule its environmental objectives, what the actions are against each objective and how they will be measured.</w:t>
      </w:r>
    </w:p>
    <w:p w14:paraId="51850A8B" w14:textId="77777777" w:rsidR="00377F0D" w:rsidRPr="002009B4" w:rsidRDefault="00377F0D" w:rsidP="00377F0D">
      <w:pPr>
        <w:pStyle w:val="BodyText"/>
        <w:rPr>
          <w:b/>
        </w:rPr>
      </w:pPr>
      <w:r w:rsidRPr="002009B4">
        <w:rPr>
          <w:b/>
        </w:rPr>
        <w:t>Example 1:</w:t>
      </w:r>
    </w:p>
    <w:p w14:paraId="77F25E6B" w14:textId="7CDFECCB" w:rsidR="00377F0D" w:rsidRPr="00377F0D" w:rsidRDefault="002009B4" w:rsidP="002009B4">
      <w:pPr>
        <w:pStyle w:val="Bullet1"/>
      </w:pPr>
      <w:r>
        <w:t>o</w:t>
      </w:r>
      <w:r w:rsidR="00377F0D" w:rsidRPr="00377F0D">
        <w:t>bjective - continue to develop effective tools and systems to manage environmental responsibilities</w:t>
      </w:r>
      <w:r>
        <w:t>;</w:t>
      </w:r>
    </w:p>
    <w:p w14:paraId="281D2C9A" w14:textId="5E3897C3" w:rsidR="00377F0D" w:rsidRPr="00377F0D" w:rsidRDefault="002009B4" w:rsidP="002009B4">
      <w:pPr>
        <w:pStyle w:val="Bullet1"/>
      </w:pPr>
      <w:r>
        <w:t>a</w:t>
      </w:r>
      <w:r w:rsidR="00377F0D" w:rsidRPr="00377F0D">
        <w:t>ction - maintain and continually improve an organization’s EMS</w:t>
      </w:r>
      <w:r>
        <w:t>;</w:t>
      </w:r>
    </w:p>
    <w:p w14:paraId="0244E1FF" w14:textId="3C2300A3" w:rsidR="00377F0D" w:rsidRPr="00377F0D" w:rsidRDefault="002009B4" w:rsidP="002009B4">
      <w:pPr>
        <w:pStyle w:val="Bullet1"/>
      </w:pPr>
      <w:r>
        <w:t>t</w:t>
      </w:r>
      <w:r w:rsidR="00377F0D" w:rsidRPr="00377F0D">
        <w:t>arget - management review of EMS annually</w:t>
      </w:r>
      <w:r>
        <w:t>.</w:t>
      </w:r>
    </w:p>
    <w:p w14:paraId="279EA325" w14:textId="77777777" w:rsidR="00377F0D" w:rsidRPr="002009B4" w:rsidRDefault="00377F0D" w:rsidP="00377F0D">
      <w:pPr>
        <w:pStyle w:val="BodyText"/>
        <w:rPr>
          <w:b/>
        </w:rPr>
      </w:pPr>
      <w:r w:rsidRPr="002009B4">
        <w:rPr>
          <w:b/>
        </w:rPr>
        <w:t>Example 2:</w:t>
      </w:r>
    </w:p>
    <w:p w14:paraId="0BE57C11" w14:textId="0D2346D5" w:rsidR="00377F0D" w:rsidRPr="00377F0D" w:rsidRDefault="002009B4" w:rsidP="002009B4">
      <w:pPr>
        <w:pStyle w:val="Bullet1"/>
      </w:pPr>
      <w:r>
        <w:t>o</w:t>
      </w:r>
      <w:r w:rsidR="00377F0D" w:rsidRPr="00377F0D">
        <w:t>bjective - an environmentally aware and committed workforce</w:t>
      </w:r>
      <w:r>
        <w:t>;</w:t>
      </w:r>
    </w:p>
    <w:p w14:paraId="7DD55670" w14:textId="302E341C" w:rsidR="00377F0D" w:rsidRPr="00377F0D" w:rsidRDefault="002009B4" w:rsidP="002009B4">
      <w:pPr>
        <w:pStyle w:val="Bullet1"/>
      </w:pPr>
      <w:r>
        <w:t>a</w:t>
      </w:r>
      <w:r w:rsidR="00377F0D" w:rsidRPr="00377F0D">
        <w:t>ction - rolling program of targeted environmental training for staff</w:t>
      </w:r>
      <w:r>
        <w:t>;</w:t>
      </w:r>
    </w:p>
    <w:p w14:paraId="7C6204B7" w14:textId="7791E66B" w:rsidR="00377F0D" w:rsidRPr="00377F0D" w:rsidRDefault="002009B4" w:rsidP="002009B4">
      <w:pPr>
        <w:pStyle w:val="Bullet1"/>
      </w:pPr>
      <w:r>
        <w:t>t</w:t>
      </w:r>
      <w:r w:rsidR="00377F0D" w:rsidRPr="00377F0D">
        <w:t>arget - identify number of staff trained every year</w:t>
      </w:r>
      <w:r>
        <w:t>.</w:t>
      </w:r>
    </w:p>
    <w:p w14:paraId="575BCE66" w14:textId="77777777" w:rsidR="00377F0D" w:rsidRPr="00377F0D" w:rsidRDefault="00377F0D" w:rsidP="00377F0D">
      <w:pPr>
        <w:pStyle w:val="BodyText"/>
      </w:pPr>
      <w:r w:rsidRPr="00377F0D">
        <w:t>Some potential indicators which may be used to track significant environmental effects of an organization include:</w:t>
      </w:r>
    </w:p>
    <w:p w14:paraId="780A0AE0" w14:textId="50769C19" w:rsidR="00377F0D" w:rsidRPr="00377F0D" w:rsidRDefault="00377F0D" w:rsidP="002009B4">
      <w:pPr>
        <w:pStyle w:val="Bullet1"/>
      </w:pPr>
      <w:r w:rsidRPr="00377F0D">
        <w:t>environmental training – number of staff given environmental training</w:t>
      </w:r>
      <w:r w:rsidR="002009B4">
        <w:t>;</w:t>
      </w:r>
    </w:p>
    <w:p w14:paraId="34501BD3" w14:textId="714F437F" w:rsidR="00377F0D" w:rsidRPr="00377F0D" w:rsidRDefault="00377F0D" w:rsidP="002009B4">
      <w:pPr>
        <w:pStyle w:val="Bullet1"/>
      </w:pPr>
      <w:r w:rsidRPr="00377F0D">
        <w:t>organization’s EMP – progress against objectives and targets outlined in the EMP</w:t>
      </w:r>
      <w:r w:rsidR="002009B4">
        <w:t>;</w:t>
      </w:r>
    </w:p>
    <w:p w14:paraId="00484F96" w14:textId="08DD45DE" w:rsidR="00377F0D" w:rsidRPr="00377F0D" w:rsidRDefault="00377F0D" w:rsidP="002009B4">
      <w:pPr>
        <w:pStyle w:val="Bullet1"/>
      </w:pPr>
      <w:r w:rsidRPr="00377F0D">
        <w:t>breaches of statutory instruments – total number of prosecutions and notices issued</w:t>
      </w:r>
      <w:r w:rsidR="002009B4">
        <w:t>;</w:t>
      </w:r>
    </w:p>
    <w:p w14:paraId="7121F07A" w14:textId="4C0B9AD9" w:rsidR="00377F0D" w:rsidRPr="00377F0D" w:rsidRDefault="00377F0D" w:rsidP="002009B4">
      <w:pPr>
        <w:pStyle w:val="Bullet1"/>
      </w:pPr>
      <w:r w:rsidRPr="00377F0D">
        <w:t>greenhouse gases – net greenhouse gas emissions (net tonne CO</w:t>
      </w:r>
      <w:r w:rsidRPr="00F14947">
        <w:rPr>
          <w:vertAlign w:val="subscript"/>
        </w:rPr>
        <w:t>2</w:t>
      </w:r>
      <w:r w:rsidRPr="00377F0D">
        <w:t xml:space="preserve"> – equivalents)</w:t>
      </w:r>
    </w:p>
    <w:p w14:paraId="3E1360FF" w14:textId="1A6EE03B" w:rsidR="00377F0D" w:rsidRPr="00377F0D" w:rsidRDefault="00377F0D" w:rsidP="002009B4">
      <w:pPr>
        <w:pStyle w:val="Bullet1"/>
      </w:pPr>
      <w:r w:rsidRPr="00377F0D">
        <w:t>waste management – solid waste generated (tonnes); waste recycled or reused expressed as a % of solid waste generated</w:t>
      </w:r>
      <w:r w:rsidR="002009B4">
        <w:t>;</w:t>
      </w:r>
    </w:p>
    <w:p w14:paraId="087CF56D" w14:textId="2A9CF540" w:rsidR="00377F0D" w:rsidRPr="00377F0D" w:rsidRDefault="00377F0D" w:rsidP="002009B4">
      <w:pPr>
        <w:pStyle w:val="Bullet1"/>
      </w:pPr>
      <w:r w:rsidRPr="00377F0D">
        <w:t>contaminated land – number of sites under control of an organization that present a significant risk of harm as defined by legislation</w:t>
      </w:r>
      <w:r w:rsidR="002009B4">
        <w:t>;</w:t>
      </w:r>
    </w:p>
    <w:p w14:paraId="3CE00175" w14:textId="62796C78" w:rsidR="00377F0D" w:rsidRPr="00377F0D" w:rsidRDefault="00377F0D" w:rsidP="002009B4">
      <w:pPr>
        <w:pStyle w:val="Bullet1"/>
      </w:pPr>
      <w:r w:rsidRPr="00377F0D">
        <w:t>community partnerships – value of sponsorship for community environmental projects</w:t>
      </w:r>
      <w:r w:rsidR="002009B4">
        <w:t>;</w:t>
      </w:r>
    </w:p>
    <w:p w14:paraId="78A4BB72" w14:textId="674317BA" w:rsidR="00377F0D" w:rsidRPr="00377F0D" w:rsidRDefault="00377F0D" w:rsidP="002009B4">
      <w:pPr>
        <w:pStyle w:val="Bullet1"/>
      </w:pPr>
      <w:r w:rsidRPr="00377F0D">
        <w:t>financial indictors – operating costs; overall service delivery; price of AtoN</w:t>
      </w:r>
      <w:r w:rsidR="002009B4">
        <w:t>.</w:t>
      </w:r>
    </w:p>
    <w:p w14:paraId="62B7EB5D" w14:textId="67A29BCC" w:rsidR="00377F0D" w:rsidRPr="00377F0D" w:rsidRDefault="00377F0D" w:rsidP="00F14947">
      <w:pPr>
        <w:pStyle w:val="Heading3"/>
      </w:pPr>
      <w:bookmarkStart w:id="25" w:name="_Toc456193251"/>
      <w:r w:rsidRPr="00377F0D">
        <w:t>External Reporting</w:t>
      </w:r>
      <w:bookmarkEnd w:id="25"/>
    </w:p>
    <w:p w14:paraId="44CD3ECE" w14:textId="77777777" w:rsidR="00377F0D" w:rsidRPr="00377F0D" w:rsidRDefault="00377F0D" w:rsidP="00377F0D">
      <w:pPr>
        <w:pStyle w:val="BodyText"/>
      </w:pPr>
      <w:r w:rsidRPr="00377F0D">
        <w:t>Environmental reporting is a public record and can be considered as an ‘open window’ of an organization’s environmental performance on regulatory compliance, pollution control and corporate stewardship.  It is also a significant tool for environmental communication to employees, stakeholders and the public in a transparent and accountable way. It conveys the major impacts an organization has on the environment, the resources it uses, and the waste it generates.</w:t>
      </w:r>
    </w:p>
    <w:p w14:paraId="10EF2D85" w14:textId="77777777" w:rsidR="00377F0D" w:rsidRPr="00377F0D" w:rsidRDefault="00377F0D" w:rsidP="00377F0D">
      <w:pPr>
        <w:pStyle w:val="BodyText"/>
      </w:pPr>
      <w:r w:rsidRPr="00377F0D">
        <w:lastRenderedPageBreak/>
        <w:t>Generally, environmental reporting should be published annually, and should communicate some key elements of an organization’s environmental performance:</w:t>
      </w:r>
    </w:p>
    <w:p w14:paraId="42B20223" w14:textId="559650ED" w:rsidR="00377F0D" w:rsidRPr="00377F0D" w:rsidRDefault="00377F0D" w:rsidP="0031617D">
      <w:pPr>
        <w:pStyle w:val="List1"/>
      </w:pPr>
      <w:r w:rsidRPr="00377F0D">
        <w:t>Organizational structure to reflect the size, location, number of employees and the core business of an organization.</w:t>
      </w:r>
    </w:p>
    <w:p w14:paraId="4208C2BF" w14:textId="76A4F6C3" w:rsidR="00377F0D" w:rsidRPr="00377F0D" w:rsidRDefault="00377F0D" w:rsidP="0031617D">
      <w:pPr>
        <w:pStyle w:val="List1"/>
      </w:pPr>
      <w:r w:rsidRPr="00377F0D">
        <w:t xml:space="preserve">Environmental policy to show how the organization is committed to meeting its </w:t>
      </w:r>
      <w:r w:rsidR="0031617D">
        <w:t>environmental responsibilities.</w:t>
      </w:r>
    </w:p>
    <w:p w14:paraId="6523DE8B" w14:textId="0BB79B45" w:rsidR="00377F0D" w:rsidRPr="00377F0D" w:rsidRDefault="00377F0D" w:rsidP="0031617D">
      <w:pPr>
        <w:pStyle w:val="List1"/>
      </w:pPr>
      <w:r w:rsidRPr="00377F0D">
        <w:t>Objectives and Targets assist an organization to fulfil their environmental commitments stated in the environmental policy and in effect, use resources more efficiently, reduce operating costs a</w:t>
      </w:r>
      <w:r w:rsidR="0031617D">
        <w:t>nd improve overall performance.</w:t>
      </w:r>
    </w:p>
    <w:p w14:paraId="7FFC2D96" w14:textId="39D6000C" w:rsidR="00377F0D" w:rsidRPr="00377F0D" w:rsidRDefault="00377F0D" w:rsidP="0031617D">
      <w:pPr>
        <w:pStyle w:val="List1"/>
      </w:pPr>
      <w:r w:rsidRPr="00377F0D">
        <w:t xml:space="preserve">Indicators present the information on how an organization achieves objectives and targets, and tracks inputs and outputs in a visually attractive and understandable way.  They help stakeholders see right away what the major environmental impacts are, and how the organization is working to minimize negative and encourage </w:t>
      </w:r>
      <w:r w:rsidR="0031617D">
        <w:t>positive environmental effects.</w:t>
      </w:r>
    </w:p>
    <w:p w14:paraId="086DD3C6" w14:textId="1DCC6BE7" w:rsidR="00377F0D" w:rsidRPr="00377F0D" w:rsidRDefault="00377F0D" w:rsidP="0031617D">
      <w:pPr>
        <w:pStyle w:val="List1"/>
      </w:pPr>
      <w:r w:rsidRPr="00377F0D">
        <w:t>Major Environmental Impacts indicate how the organization’s operational activities may impact on the environment.  An organization should identify the source of all pollutants and potential pollutants, the environmental factors which may be impacted and document measures to manage and/or mitigate the impacts on the environment.</w:t>
      </w:r>
    </w:p>
    <w:p w14:paraId="78620534" w14:textId="0AB954FF" w:rsidR="00377F0D" w:rsidRPr="00377F0D" w:rsidRDefault="00377F0D" w:rsidP="0031617D">
      <w:pPr>
        <w:pStyle w:val="List1"/>
      </w:pPr>
      <w:r w:rsidRPr="00377F0D">
        <w:t>Commitment to employees and the community details and demonstrates an organizations commitment to employees and the communi</w:t>
      </w:r>
      <w:r w:rsidR="0031617D">
        <w:t>ty.</w:t>
      </w:r>
    </w:p>
    <w:p w14:paraId="636E9785" w14:textId="622A2E88" w:rsidR="00377F0D" w:rsidRDefault="00377F0D" w:rsidP="006E74F9">
      <w:pPr>
        <w:pStyle w:val="Heading2"/>
      </w:pPr>
      <w:r w:rsidRPr="00377F0D">
        <w:t>Environmental Emergency Response</w:t>
      </w:r>
    </w:p>
    <w:p w14:paraId="07480BC6" w14:textId="77777777" w:rsidR="006E74F9" w:rsidRPr="006E74F9" w:rsidRDefault="006E74F9" w:rsidP="006E74F9">
      <w:pPr>
        <w:pStyle w:val="Heading2separationline"/>
      </w:pPr>
    </w:p>
    <w:p w14:paraId="24B7BE6E" w14:textId="77777777" w:rsidR="00377F0D" w:rsidRPr="00377F0D" w:rsidRDefault="00377F0D" w:rsidP="00377F0D">
      <w:pPr>
        <w:pStyle w:val="BodyText"/>
      </w:pPr>
      <w:r w:rsidRPr="00377F0D">
        <w:t xml:space="preserve">The objective of environmental emergency response (EER) is to ensure incident planning and response procedures are managed effectively during AtoN operational activities and to outline the general procedures for initiating an emergency response that could occur as a result of AtoN works, or natural causes. </w:t>
      </w:r>
    </w:p>
    <w:p w14:paraId="38115821" w14:textId="77777777" w:rsidR="00377F0D" w:rsidRPr="00377F0D" w:rsidRDefault="00377F0D" w:rsidP="00377F0D">
      <w:pPr>
        <w:pStyle w:val="BodyText"/>
      </w:pPr>
      <w:r w:rsidRPr="00377F0D">
        <w:t>In the event of changed circumstances, any planned control measures should be reviewed, risk assessed and, where appropriate and practical, amended as necessary prior to commencing new or modified activities.</w:t>
      </w:r>
    </w:p>
    <w:p w14:paraId="0C6EBF7C" w14:textId="77777777" w:rsidR="00377F0D" w:rsidRPr="00377F0D" w:rsidRDefault="00377F0D" w:rsidP="00377F0D">
      <w:pPr>
        <w:pStyle w:val="BodyText"/>
      </w:pPr>
      <w:r w:rsidRPr="00377F0D">
        <w:t>An EER plan should detail:</w:t>
      </w:r>
    </w:p>
    <w:p w14:paraId="0FB4B531" w14:textId="1878A1B8" w:rsidR="00377F0D" w:rsidRPr="00377F0D" w:rsidRDefault="0031617D" w:rsidP="0031617D">
      <w:pPr>
        <w:pStyle w:val="Bullet1"/>
      </w:pPr>
      <w:r>
        <w:t>a</w:t>
      </w:r>
      <w:r w:rsidR="00377F0D" w:rsidRPr="00377F0D">
        <w:t>n organization’s security and public safety issues</w:t>
      </w:r>
      <w:r>
        <w:t>;</w:t>
      </w:r>
    </w:p>
    <w:p w14:paraId="2297D4AC" w14:textId="66E0C6D7" w:rsidR="00377F0D" w:rsidRPr="00377F0D" w:rsidRDefault="0031617D" w:rsidP="0031617D">
      <w:pPr>
        <w:pStyle w:val="Bullet1"/>
      </w:pPr>
      <w:r>
        <w:t>e</w:t>
      </w:r>
      <w:r w:rsidR="00377F0D" w:rsidRPr="00377F0D">
        <w:t>ffective spill containment and management</w:t>
      </w:r>
      <w:r>
        <w:t>;</w:t>
      </w:r>
    </w:p>
    <w:p w14:paraId="35C682FB" w14:textId="58390C62" w:rsidR="00377F0D" w:rsidRPr="00377F0D" w:rsidRDefault="0031617D" w:rsidP="0031617D">
      <w:pPr>
        <w:pStyle w:val="Bullet1"/>
      </w:pPr>
      <w:r>
        <w:t>e</w:t>
      </w:r>
      <w:r w:rsidR="00377F0D" w:rsidRPr="00377F0D">
        <w:t xml:space="preserve">ffective </w:t>
      </w:r>
      <w:r w:rsidRPr="00377F0D">
        <w:t>firefighting</w:t>
      </w:r>
      <w:r w:rsidR="00377F0D" w:rsidRPr="00377F0D">
        <w:t xml:space="preserve"> capabilities</w:t>
      </w:r>
      <w:r>
        <w:t>;</w:t>
      </w:r>
    </w:p>
    <w:p w14:paraId="1B9BAF60" w14:textId="1F9CE31F" w:rsidR="00377F0D" w:rsidRPr="00377F0D" w:rsidRDefault="0031617D" w:rsidP="0031617D">
      <w:pPr>
        <w:pStyle w:val="Bullet1"/>
      </w:pPr>
      <w:r>
        <w:t>e</w:t>
      </w:r>
      <w:r w:rsidR="00377F0D" w:rsidRPr="00377F0D">
        <w:t>ffective response to emergencies and critical incidents</w:t>
      </w:r>
      <w:r>
        <w:t>;</w:t>
      </w:r>
    </w:p>
    <w:p w14:paraId="3EA3C7B2" w14:textId="60C1D5BB" w:rsidR="00377F0D" w:rsidRPr="00377F0D" w:rsidRDefault="0031617D" w:rsidP="0031617D">
      <w:pPr>
        <w:pStyle w:val="Bullet1"/>
      </w:pPr>
      <w:r>
        <w:t>a</w:t>
      </w:r>
      <w:r w:rsidR="00377F0D" w:rsidRPr="00377F0D">
        <w:t xml:space="preserve"> single set of emergency procedures, consistent with the existing organization’s Emergency Plan, that can be scaled as appropriate for any incident or emergency</w:t>
      </w:r>
      <w:r>
        <w:t>;</w:t>
      </w:r>
    </w:p>
    <w:p w14:paraId="1736EE10" w14:textId="04A7E1FF" w:rsidR="0031617D" w:rsidRDefault="0031617D" w:rsidP="0031617D">
      <w:pPr>
        <w:pStyle w:val="Bullet1"/>
      </w:pPr>
      <w:r>
        <w:t>a</w:t>
      </w:r>
      <w:r w:rsidR="00377F0D" w:rsidRPr="00377F0D">
        <w:t>n incident reporting procedure which details timeframes and documentation</w:t>
      </w:r>
      <w:r>
        <w:t xml:space="preserve"> required;</w:t>
      </w:r>
    </w:p>
    <w:p w14:paraId="2C30DEFE" w14:textId="05947A0D" w:rsidR="00377F0D" w:rsidRPr="00377F0D" w:rsidRDefault="00377F0D" w:rsidP="0031617D">
      <w:pPr>
        <w:pStyle w:val="Bullet1text"/>
      </w:pPr>
      <w:r w:rsidRPr="00377F0D">
        <w:t>An environmental incident should be reported as soon as practicable to an organization’s environmental representative</w:t>
      </w:r>
      <w:r w:rsidR="0031617D">
        <w:t>.</w:t>
      </w:r>
    </w:p>
    <w:p w14:paraId="69E77C41" w14:textId="40E20283" w:rsidR="00377F0D" w:rsidRPr="00377F0D" w:rsidRDefault="0031617D" w:rsidP="0031617D">
      <w:pPr>
        <w:pStyle w:val="Bullet1"/>
      </w:pPr>
      <w:r>
        <w:t>d</w:t>
      </w:r>
      <w:r w:rsidR="00377F0D" w:rsidRPr="00377F0D">
        <w:t>etails of any further reporting required for relevant government authorities</w:t>
      </w:r>
      <w:r>
        <w:t>.</w:t>
      </w:r>
    </w:p>
    <w:p w14:paraId="7096BC7A" w14:textId="2C1B08AF" w:rsidR="00377F0D" w:rsidRDefault="00377F0D" w:rsidP="0031617D">
      <w:pPr>
        <w:pStyle w:val="Heading2"/>
      </w:pPr>
      <w:bookmarkStart w:id="26" w:name="_Toc456193252"/>
      <w:r w:rsidRPr="00377F0D">
        <w:t>Stakeholder engagement and consultation</w:t>
      </w:r>
      <w:bookmarkEnd w:id="26"/>
    </w:p>
    <w:p w14:paraId="2428F1C0" w14:textId="77777777" w:rsidR="0031617D" w:rsidRPr="0031617D" w:rsidRDefault="0031617D" w:rsidP="0031617D">
      <w:pPr>
        <w:pStyle w:val="Heading2separationline"/>
      </w:pPr>
    </w:p>
    <w:p w14:paraId="61C97F9E" w14:textId="51CF13DD" w:rsidR="00377F0D" w:rsidRPr="00377F0D" w:rsidRDefault="00377F0D" w:rsidP="0031617D">
      <w:pPr>
        <w:pStyle w:val="Heading3"/>
      </w:pPr>
      <w:bookmarkStart w:id="27" w:name="_Toc456193253"/>
      <w:r w:rsidRPr="00377F0D">
        <w:t>Stakeholder engagement</w:t>
      </w:r>
      <w:bookmarkEnd w:id="27"/>
    </w:p>
    <w:p w14:paraId="0A31AE70" w14:textId="164E8A84" w:rsidR="00377F0D" w:rsidRPr="00377F0D" w:rsidRDefault="00377F0D" w:rsidP="00377F0D">
      <w:pPr>
        <w:pStyle w:val="BodyText"/>
      </w:pPr>
      <w:r w:rsidRPr="00377F0D">
        <w:t xml:space="preserve">Effective stakeholder engagement and consultation is a very important aspect in managing environmental requirements for maintaining and constructing AtoN.  Management of AtoN sites and activities needs to take into </w:t>
      </w:r>
      <w:r w:rsidRPr="00377F0D">
        <w:lastRenderedPageBreak/>
        <w:t>consideration the views of environmental stakeholders to ensure the best balance of environmental constraints and practical maintenan</w:t>
      </w:r>
      <w:r w:rsidR="0031617D">
        <w:t>ce and construction capability.</w:t>
      </w:r>
    </w:p>
    <w:p w14:paraId="2EFDB097" w14:textId="77777777" w:rsidR="00377F0D" w:rsidRPr="00377F0D" w:rsidRDefault="00377F0D" w:rsidP="00377F0D">
      <w:pPr>
        <w:pStyle w:val="BodyText"/>
      </w:pPr>
      <w:r w:rsidRPr="00377F0D">
        <w:t>The public participation process must provide access to all information that reasonably has, or may have the potential to influence any decision with regard to an application unless access to that information is protected by law and must include consultation with:</w:t>
      </w:r>
    </w:p>
    <w:p w14:paraId="556C69A5" w14:textId="4072D735" w:rsidR="00377F0D" w:rsidRPr="00377F0D" w:rsidRDefault="0031617D" w:rsidP="00516365">
      <w:pPr>
        <w:pStyle w:val="List1"/>
        <w:numPr>
          <w:ilvl w:val="0"/>
          <w:numId w:val="43"/>
        </w:numPr>
      </w:pPr>
      <w:r>
        <w:t>T</w:t>
      </w:r>
      <w:r w:rsidR="00377F0D" w:rsidRPr="00377F0D">
        <w:t>he competent authority</w:t>
      </w:r>
    </w:p>
    <w:p w14:paraId="3B1DC226" w14:textId="52FC6005" w:rsidR="00377F0D" w:rsidRPr="00377F0D" w:rsidRDefault="0031617D" w:rsidP="00516365">
      <w:pPr>
        <w:pStyle w:val="List1"/>
      </w:pPr>
      <w:r>
        <w:t>E</w:t>
      </w:r>
      <w:r w:rsidR="00377F0D" w:rsidRPr="00377F0D">
        <w:t xml:space="preserve">very </w:t>
      </w:r>
      <w:commentRangeStart w:id="28"/>
      <w:r w:rsidR="00377F0D" w:rsidRPr="00377F0D">
        <w:t>State</w:t>
      </w:r>
      <w:commentRangeEnd w:id="28"/>
      <w:r>
        <w:rPr>
          <w:rStyle w:val="CommentReference"/>
        </w:rPr>
        <w:commentReference w:id="28"/>
      </w:r>
      <w:r w:rsidR="00377F0D" w:rsidRPr="00377F0D">
        <w:t xml:space="preserve"> department that administers a law relating to a matter affecting the environment relevant to an application for an environmental authorisation</w:t>
      </w:r>
    </w:p>
    <w:p w14:paraId="7FADF229" w14:textId="10B3FE1C" w:rsidR="00377F0D" w:rsidRPr="00377F0D" w:rsidRDefault="0031617D" w:rsidP="00516365">
      <w:pPr>
        <w:pStyle w:val="List1"/>
      </w:pPr>
      <w:r>
        <w:t>A</w:t>
      </w:r>
      <w:r w:rsidR="00377F0D" w:rsidRPr="00377F0D">
        <w:t>ll organs of state which have jurisdiction in respect of the activity to which the application relates; and</w:t>
      </w:r>
    </w:p>
    <w:p w14:paraId="4F2FFE3D" w14:textId="74672DBE" w:rsidR="00377F0D" w:rsidRPr="00377F0D" w:rsidRDefault="0031617D" w:rsidP="00516365">
      <w:pPr>
        <w:pStyle w:val="List1"/>
      </w:pPr>
      <w:r>
        <w:t>A</w:t>
      </w:r>
      <w:r w:rsidR="00377F0D" w:rsidRPr="00377F0D">
        <w:t>ll potential, or, where relevant, registered interested and affected parties</w:t>
      </w:r>
    </w:p>
    <w:p w14:paraId="7F394100" w14:textId="77777777" w:rsidR="00377F0D" w:rsidRPr="00377F0D" w:rsidRDefault="00377F0D" w:rsidP="00516365">
      <w:pPr>
        <w:pStyle w:val="List1"/>
      </w:pPr>
      <w:r w:rsidRPr="00377F0D">
        <w:t xml:space="preserve">Communication between relevant domestic governmental departments and interested affected parties is critical.  Environmental concerns can further be addressed through a structured public participation framework.  It is equally important that domestic legislation be considered and impact assessment, </w:t>
      </w:r>
      <w:commentRangeStart w:id="29"/>
      <w:r w:rsidRPr="00377F0D">
        <w:t>were</w:t>
      </w:r>
      <w:commentRangeEnd w:id="29"/>
      <w:r w:rsidR="00516365">
        <w:rPr>
          <w:rStyle w:val="CommentReference"/>
          <w:rFonts w:eastAsiaTheme="minorHAnsi" w:cstheme="minorBidi"/>
          <w:lang w:eastAsia="en-US"/>
        </w:rPr>
        <w:commentReference w:id="29"/>
      </w:r>
      <w:r w:rsidRPr="00377F0D">
        <w:t xml:space="preserve"> needed, be put in place.</w:t>
      </w:r>
    </w:p>
    <w:p w14:paraId="527F8AD8" w14:textId="12EBC285" w:rsidR="00377F0D" w:rsidRPr="00377F0D" w:rsidRDefault="00377F0D" w:rsidP="0031617D">
      <w:pPr>
        <w:pStyle w:val="Heading3"/>
      </w:pPr>
      <w:bookmarkStart w:id="30" w:name="_Toc456193254"/>
      <w:r w:rsidRPr="00377F0D">
        <w:t>Social Responsibility - Traditional and Cultural Heritage</w:t>
      </w:r>
      <w:bookmarkEnd w:id="30"/>
    </w:p>
    <w:p w14:paraId="01FE6567" w14:textId="706C0F67" w:rsidR="00377F0D" w:rsidRPr="00377F0D" w:rsidRDefault="00377F0D" w:rsidP="00377F0D">
      <w:pPr>
        <w:pStyle w:val="BodyText"/>
      </w:pPr>
      <w:r w:rsidRPr="00377F0D">
        <w:t>An organisation’s attitudes and environmental management practices at the operational level can have a profound effect on local traditional communities, and play an important role in shaping the relationship between an organisation and the co</w:t>
      </w:r>
      <w:r w:rsidR="003C75A4">
        <w:t>mmunities in which it operates.</w:t>
      </w:r>
    </w:p>
    <w:p w14:paraId="1784C73C" w14:textId="6973645E" w:rsidR="00377F0D" w:rsidRPr="00377F0D" w:rsidRDefault="00377F0D" w:rsidP="00377F0D">
      <w:pPr>
        <w:pStyle w:val="BodyText"/>
      </w:pPr>
      <w:r w:rsidRPr="00377F0D">
        <w:t>This is a regional issue and an authority’s approach should be based on the profile of communities and/or indigenous cultures that interact in one way or</w:t>
      </w:r>
      <w:r w:rsidR="003C75A4">
        <w:t xml:space="preserve"> another with their operations.</w:t>
      </w:r>
    </w:p>
    <w:p w14:paraId="5BDBFFB8" w14:textId="77777777" w:rsidR="00377F0D" w:rsidRPr="00377F0D" w:rsidRDefault="00377F0D" w:rsidP="00377F0D">
      <w:pPr>
        <w:pStyle w:val="BodyText"/>
      </w:pPr>
      <w:r w:rsidRPr="00377F0D">
        <w:t>General, practical measures may include:</w:t>
      </w:r>
    </w:p>
    <w:p w14:paraId="21EE2C28" w14:textId="35E9D343" w:rsidR="00377F0D" w:rsidRPr="00377F0D" w:rsidRDefault="00377F0D" w:rsidP="003C75A4">
      <w:pPr>
        <w:pStyle w:val="Bullet1"/>
      </w:pPr>
      <w:r w:rsidRPr="00377F0D">
        <w:t>ensuring compliance with relevant legislative framework concerned with all aspects of the protection and conservation of environmental heritage, including AtoN infrastructure, works, places or relics that are identified as of historic, scientific, cultural, social, archaeological, architectural, or have natural or aesthetic significance</w:t>
      </w:r>
      <w:r w:rsidR="003C75A4">
        <w:t>;</w:t>
      </w:r>
    </w:p>
    <w:p w14:paraId="3A1BBB13" w14:textId="475A6D04" w:rsidR="003C75A4" w:rsidRDefault="00377F0D" w:rsidP="003C75A4">
      <w:pPr>
        <w:pStyle w:val="Bullet1"/>
      </w:pPr>
      <w:r w:rsidRPr="00377F0D">
        <w:t>undertaking appropriate consultation &amp; community impact assessments for changes to existing AtoN infrastructure, applicable new infrastructure and re</w:t>
      </w:r>
      <w:r w:rsidR="003C75A4">
        <w:t>levant operational activities;</w:t>
      </w:r>
    </w:p>
    <w:p w14:paraId="4920CD1A" w14:textId="0B14F8F2" w:rsidR="00377F0D" w:rsidRPr="00377F0D" w:rsidRDefault="00377F0D" w:rsidP="003C75A4">
      <w:pPr>
        <w:pStyle w:val="Bullet1text"/>
      </w:pPr>
      <w:r w:rsidRPr="00377F0D">
        <w:t>Community consultation may involve a range of methodologies such as cultural mapping, oral histories, archival documentation and specific information provided by the community</w:t>
      </w:r>
      <w:r w:rsidR="003C75A4">
        <w:t>;</w:t>
      </w:r>
    </w:p>
    <w:p w14:paraId="0A693EBB" w14:textId="3E9F11A3" w:rsidR="00377F0D" w:rsidRPr="00377F0D" w:rsidRDefault="00377F0D" w:rsidP="003C75A4">
      <w:pPr>
        <w:pStyle w:val="Bullet1"/>
      </w:pPr>
      <w:r w:rsidRPr="00377F0D">
        <w:t>identifying interested community groups or local traditional community</w:t>
      </w:r>
      <w:r w:rsidR="003C75A4">
        <w:t>;</w:t>
      </w:r>
    </w:p>
    <w:p w14:paraId="02984F13" w14:textId="4AF0DF1C" w:rsidR="00377F0D" w:rsidRPr="00377F0D" w:rsidRDefault="00377F0D" w:rsidP="003C75A4">
      <w:pPr>
        <w:pStyle w:val="Bullet1"/>
      </w:pPr>
      <w:r w:rsidRPr="00377F0D">
        <w:t>taking reasonable precautions to identify, protect, conserve and address traditional and cultural heritage issues arising from operational activity</w:t>
      </w:r>
      <w:r w:rsidR="003C75A4">
        <w:t>;</w:t>
      </w:r>
    </w:p>
    <w:p w14:paraId="281E35CA" w14:textId="04BD3848" w:rsidR="00377F0D" w:rsidRPr="00377F0D" w:rsidRDefault="00377F0D" w:rsidP="003C75A4">
      <w:pPr>
        <w:pStyle w:val="Bullet1"/>
      </w:pPr>
      <w:r w:rsidRPr="00377F0D">
        <w:t>provide appropriate mitigation or protection to sites prior to activities</w:t>
      </w:r>
      <w:r w:rsidR="003C75A4">
        <w:t>;</w:t>
      </w:r>
    </w:p>
    <w:p w14:paraId="2A024E78" w14:textId="6A24E5AA" w:rsidR="00377F0D" w:rsidRPr="00377F0D" w:rsidRDefault="00377F0D" w:rsidP="003C75A4">
      <w:pPr>
        <w:pStyle w:val="Bullet1"/>
      </w:pPr>
      <w:r w:rsidRPr="00377F0D">
        <w:t>checking that any permit requirements governing cultural heritage management are secured prior to disturbance of any known cultural heritage site and following consultation with local traditional community</w:t>
      </w:r>
      <w:r w:rsidR="003C75A4">
        <w:t>;</w:t>
      </w:r>
    </w:p>
    <w:p w14:paraId="35891208" w14:textId="06D4560E" w:rsidR="00377F0D" w:rsidRPr="00377F0D" w:rsidRDefault="00377F0D" w:rsidP="003C75A4">
      <w:pPr>
        <w:pStyle w:val="Bullet1"/>
      </w:pPr>
      <w:r w:rsidRPr="00377F0D">
        <w:t>establishing a suitable induction program to ensure relevant personnel are aware of their responsibilities concerning their operational activities at any identified cultural heritage site.</w:t>
      </w:r>
    </w:p>
    <w:p w14:paraId="66859ED6" w14:textId="77777777" w:rsidR="00377F0D" w:rsidRPr="00377F0D" w:rsidRDefault="00377F0D" w:rsidP="00377F0D">
      <w:pPr>
        <w:pStyle w:val="BodyText"/>
      </w:pPr>
      <w:r w:rsidRPr="00377F0D">
        <w:t>An induction program could be developed in consultation with local traditional communities and include:</w:t>
      </w:r>
    </w:p>
    <w:p w14:paraId="2F2B6118" w14:textId="6F82261E" w:rsidR="00377F0D" w:rsidRPr="00377F0D" w:rsidRDefault="00377F0D" w:rsidP="003C75A4">
      <w:pPr>
        <w:pStyle w:val="Bullet1"/>
      </w:pPr>
      <w:r w:rsidRPr="00377F0D">
        <w:t>cultural awareness</w:t>
      </w:r>
      <w:r w:rsidR="003C75A4">
        <w:t>;</w:t>
      </w:r>
    </w:p>
    <w:p w14:paraId="2E389808" w14:textId="6EFD3F3D" w:rsidR="00377F0D" w:rsidRPr="00377F0D" w:rsidRDefault="00377F0D" w:rsidP="003C75A4">
      <w:pPr>
        <w:pStyle w:val="Bullet1"/>
      </w:pPr>
      <w:r w:rsidRPr="00377F0D">
        <w:t>an evaluation of significance of cultural heritage to local traditional community stakeholders</w:t>
      </w:r>
      <w:r w:rsidR="003C75A4">
        <w:t>;</w:t>
      </w:r>
    </w:p>
    <w:p w14:paraId="4C2D3B3B" w14:textId="046FE832" w:rsidR="00377F0D" w:rsidRPr="00377F0D" w:rsidRDefault="00377F0D" w:rsidP="003C75A4">
      <w:pPr>
        <w:pStyle w:val="Bullet1"/>
      </w:pPr>
      <w:r w:rsidRPr="00377F0D">
        <w:t>an insight into relevant cultural heritage legislation</w:t>
      </w:r>
      <w:r w:rsidR="003C75A4">
        <w:t>;</w:t>
      </w:r>
    </w:p>
    <w:p w14:paraId="7E46157B" w14:textId="542B8255" w:rsidR="00377F0D" w:rsidRPr="00377F0D" w:rsidRDefault="00377F0D" w:rsidP="003C75A4">
      <w:pPr>
        <w:pStyle w:val="Bullet1"/>
      </w:pPr>
      <w:r w:rsidRPr="00377F0D">
        <w:lastRenderedPageBreak/>
        <w:t>roles and responsibilities regarding the protection and management of cultural heritage</w:t>
      </w:r>
      <w:r w:rsidR="003C75A4">
        <w:t>;</w:t>
      </w:r>
    </w:p>
    <w:p w14:paraId="61B301B9" w14:textId="2433CB40" w:rsidR="00377F0D" w:rsidRPr="00377F0D" w:rsidRDefault="00377F0D" w:rsidP="003C75A4">
      <w:pPr>
        <w:pStyle w:val="Bullet1"/>
      </w:pPr>
      <w:r w:rsidRPr="00377F0D">
        <w:t>a management plan or manual which identifies location of cultural heritage sites and any constraint / control plans and operation notes, details of personnel to contact if a problem occurs at a site, and a detailed description of relevant acts and legal responsibilities</w:t>
      </w:r>
      <w:r w:rsidR="003C75A4">
        <w:t>.</w:t>
      </w:r>
    </w:p>
    <w:p w14:paraId="1D8D2F83" w14:textId="72091DF4" w:rsidR="00377F0D" w:rsidRDefault="00377F0D" w:rsidP="003C75A4">
      <w:pPr>
        <w:pStyle w:val="Heading2"/>
      </w:pPr>
      <w:bookmarkStart w:id="31" w:name="_Toc456193255"/>
      <w:r w:rsidRPr="00377F0D">
        <w:t>Reducing Environmental Impact</w:t>
      </w:r>
      <w:bookmarkEnd w:id="31"/>
    </w:p>
    <w:p w14:paraId="62CF1353" w14:textId="77777777" w:rsidR="003C75A4" w:rsidRPr="003C75A4" w:rsidRDefault="003C75A4" w:rsidP="003C75A4">
      <w:pPr>
        <w:pStyle w:val="Heading2separationline"/>
      </w:pPr>
    </w:p>
    <w:p w14:paraId="4C64807E" w14:textId="3D253064" w:rsidR="00377F0D" w:rsidRPr="00377F0D" w:rsidRDefault="00377F0D" w:rsidP="003C75A4">
      <w:pPr>
        <w:pStyle w:val="Heading3"/>
      </w:pPr>
      <w:bookmarkStart w:id="32" w:name="_Toc456193256"/>
      <w:r w:rsidRPr="00377F0D">
        <w:t>Environmental Sustainability</w:t>
      </w:r>
      <w:bookmarkEnd w:id="32"/>
    </w:p>
    <w:p w14:paraId="46A23BB0" w14:textId="5E823B2D" w:rsidR="00377F0D" w:rsidRPr="00377F0D" w:rsidRDefault="00377F0D" w:rsidP="00377F0D">
      <w:pPr>
        <w:pStyle w:val="BodyText"/>
      </w:pPr>
      <w:r w:rsidRPr="00377F0D">
        <w:t>An organisation should strive for sustainability in its operations.  Sustainable use of resources can be achieved through a number of channels</w:t>
      </w:r>
      <w:r w:rsidR="003C75A4">
        <w:t>:</w:t>
      </w:r>
    </w:p>
    <w:p w14:paraId="58D8A794" w14:textId="4B2BB5C9" w:rsidR="00377F0D" w:rsidRPr="00377F0D" w:rsidRDefault="00377F0D" w:rsidP="003C75A4">
      <w:pPr>
        <w:pStyle w:val="Bullet1"/>
      </w:pPr>
      <w:r w:rsidRPr="00377F0D">
        <w:t>recycling – reduction of waste by reusing and recycling to save money on costly landfill and transport services.  In addition, waste reduction and recycling campaigns ensure that an organization is contributing to a tangible sustainable future</w:t>
      </w:r>
      <w:r w:rsidR="003C75A4">
        <w:t>;</w:t>
      </w:r>
    </w:p>
    <w:p w14:paraId="0AA1AE0A" w14:textId="66E9ACE5" w:rsidR="00377F0D" w:rsidRPr="00377F0D" w:rsidRDefault="00377F0D" w:rsidP="003C75A4">
      <w:pPr>
        <w:pStyle w:val="Bullet1"/>
      </w:pPr>
      <w:r w:rsidRPr="00377F0D">
        <w:t>managing waste streams, including paper from the administration activities, construction and demolition waste from redevelopment, and hazardous and noxious substances (HNS)</w:t>
      </w:r>
      <w:r w:rsidR="003C75A4">
        <w:t>;</w:t>
      </w:r>
    </w:p>
    <w:p w14:paraId="779E5DDE" w14:textId="2D9AB4F8" w:rsidR="00377F0D" w:rsidRPr="00377F0D" w:rsidRDefault="00377F0D" w:rsidP="003C75A4">
      <w:pPr>
        <w:pStyle w:val="Bullet1"/>
      </w:pPr>
      <w:r w:rsidRPr="00377F0D">
        <w:t>using renewable energy – such as the use of solar panels that convert solar radiation into direct current electricity</w:t>
      </w:r>
      <w:r w:rsidR="003C75A4">
        <w:t>;</w:t>
      </w:r>
    </w:p>
    <w:p w14:paraId="1183FC3F" w14:textId="5F932FD0" w:rsidR="00377F0D" w:rsidRPr="00377F0D" w:rsidRDefault="00377F0D" w:rsidP="003C75A4">
      <w:pPr>
        <w:pStyle w:val="Bullet1"/>
      </w:pPr>
      <w:r w:rsidRPr="00377F0D">
        <w:t>developing and promoting a culture of environmental leadership, responsibility and continual improvement</w:t>
      </w:r>
    </w:p>
    <w:p w14:paraId="0F70B443" w14:textId="2C9E2CDC" w:rsidR="00377F0D" w:rsidRPr="00377F0D" w:rsidRDefault="00377F0D" w:rsidP="003C75A4">
      <w:pPr>
        <w:pStyle w:val="Bullet1"/>
      </w:pPr>
      <w:r w:rsidRPr="00377F0D">
        <w:t>advancing and disseminating environmental knowledge and applied environmental management through training and engagement with the wider community.</w:t>
      </w:r>
    </w:p>
    <w:p w14:paraId="71C02ABB" w14:textId="4F006508" w:rsidR="00377F0D" w:rsidRPr="00377F0D" w:rsidRDefault="00377F0D" w:rsidP="00A4141A">
      <w:pPr>
        <w:pStyle w:val="Heading3"/>
      </w:pPr>
      <w:bookmarkStart w:id="33" w:name="_Toc456193257"/>
      <w:r w:rsidRPr="00377F0D">
        <w:t>Carbon Footprint – Greenhouse Gas Emissions</w:t>
      </w:r>
      <w:bookmarkEnd w:id="33"/>
    </w:p>
    <w:p w14:paraId="74343134" w14:textId="77777777" w:rsidR="00377F0D" w:rsidRPr="00377F0D" w:rsidRDefault="00377F0D" w:rsidP="00377F0D">
      <w:pPr>
        <w:pStyle w:val="BodyText"/>
      </w:pPr>
      <w:r w:rsidRPr="00377F0D">
        <w:t>Carbon emissions refer to the release of polluting carbon compounds into the atmosphere, most commonly attributed to human activity such as burning fossil fuels.  Carbon emissions are usually measured in metric tons.  A carbon footprint has historically been defined as "the total set of greenhouse gas caused by an organization, event, product or person."</w:t>
      </w:r>
    </w:p>
    <w:p w14:paraId="1150A00A" w14:textId="77777777" w:rsidR="00377F0D" w:rsidRPr="00377F0D" w:rsidRDefault="00377F0D" w:rsidP="00377F0D">
      <w:pPr>
        <w:pStyle w:val="BodyText"/>
      </w:pPr>
      <w:r w:rsidRPr="00377F0D">
        <w:t>This issue has become an issue of global interest, due to the debate over global warming and an organization should consider:</w:t>
      </w:r>
    </w:p>
    <w:p w14:paraId="5D1854C1" w14:textId="26B9B0EC" w:rsidR="00377F0D" w:rsidRPr="00377F0D" w:rsidRDefault="00377F0D" w:rsidP="00A4141A">
      <w:pPr>
        <w:pStyle w:val="Bullet1"/>
      </w:pPr>
      <w:r w:rsidRPr="00377F0D">
        <w:t>a Greenhouse Gas Emissions Strategy including initiatives that will offset greenhouse gas e</w:t>
      </w:r>
      <w:r w:rsidR="00A4141A">
        <w:t>missions;</w:t>
      </w:r>
    </w:p>
    <w:p w14:paraId="09786801" w14:textId="6E44D558" w:rsidR="00377F0D" w:rsidRPr="00377F0D" w:rsidRDefault="00377F0D" w:rsidP="00A4141A">
      <w:pPr>
        <w:pStyle w:val="Bullet1"/>
      </w:pPr>
      <w:r w:rsidRPr="00377F0D">
        <w:t>an incentive program to take up fuel efficient fleet of cars</w:t>
      </w:r>
      <w:r w:rsidR="00A4141A">
        <w:t>;</w:t>
      </w:r>
    </w:p>
    <w:p w14:paraId="6B3A9373" w14:textId="61B98DF3" w:rsidR="00377F0D" w:rsidRPr="00377F0D" w:rsidRDefault="00377F0D" w:rsidP="00A4141A">
      <w:pPr>
        <w:pStyle w:val="Bullet1"/>
      </w:pPr>
      <w:r w:rsidRPr="00377F0D">
        <w:t>potential for greater use of fuel alternatives e.g. biofuels</w:t>
      </w:r>
      <w:r w:rsidR="00A4141A">
        <w:t>;</w:t>
      </w:r>
    </w:p>
    <w:p w14:paraId="41379F9C" w14:textId="1AC390D5" w:rsidR="00377F0D" w:rsidRPr="00377F0D" w:rsidRDefault="00377F0D" w:rsidP="00A4141A">
      <w:pPr>
        <w:pStyle w:val="Bullet1"/>
      </w:pPr>
      <w:r w:rsidRPr="00377F0D">
        <w:t>use of renewable energy, such as solar panels that convert solar radiation into direct current electricity</w:t>
      </w:r>
    </w:p>
    <w:p w14:paraId="0DF2EED4" w14:textId="36B53B20" w:rsidR="00377F0D" w:rsidRPr="00377F0D" w:rsidRDefault="00377F0D" w:rsidP="00A4141A">
      <w:pPr>
        <w:pStyle w:val="Bullet1"/>
      </w:pPr>
      <w:r w:rsidRPr="00377F0D">
        <w:t>a recycled materials strategy</w:t>
      </w:r>
      <w:r w:rsidR="00A4141A">
        <w:t>;</w:t>
      </w:r>
    </w:p>
    <w:p w14:paraId="3BC0F59C" w14:textId="50B85AC1" w:rsidR="00377F0D" w:rsidRPr="00377F0D" w:rsidRDefault="00377F0D" w:rsidP="00A4141A">
      <w:pPr>
        <w:pStyle w:val="Bullet1"/>
      </w:pPr>
      <w:r w:rsidRPr="00377F0D">
        <w:t>potential to increase the amount of recycled materials used for new infrastructure projects</w:t>
      </w:r>
      <w:r w:rsidR="00A4141A">
        <w:t>.</w:t>
      </w:r>
    </w:p>
    <w:p w14:paraId="749B3D28" w14:textId="77777777" w:rsidR="00377F0D" w:rsidRPr="00377F0D" w:rsidRDefault="00377F0D" w:rsidP="00377F0D">
      <w:pPr>
        <w:pStyle w:val="BodyText"/>
      </w:pPr>
      <w:r w:rsidRPr="00377F0D">
        <w:t>Some useful methods to calculate carbon footprint are:</w:t>
      </w:r>
    </w:p>
    <w:p w14:paraId="02861F6C" w14:textId="0BBA4D01" w:rsidR="00377F0D" w:rsidRPr="00377F0D" w:rsidRDefault="00A4141A" w:rsidP="00A4141A">
      <w:pPr>
        <w:pStyle w:val="Bullet1"/>
      </w:pPr>
      <w:r>
        <w:t>g</w:t>
      </w:r>
      <w:r w:rsidR="00377F0D" w:rsidRPr="00377F0D">
        <w:t>reenhouse gases – net greenhouse gas emission (net tonne CO2 – equivalents)</w:t>
      </w:r>
    </w:p>
    <w:p w14:paraId="6E701752" w14:textId="28539E53" w:rsidR="00377F0D" w:rsidRPr="00377F0D" w:rsidRDefault="00A4141A" w:rsidP="00A4141A">
      <w:pPr>
        <w:pStyle w:val="Bullet1"/>
      </w:pPr>
      <w:r>
        <w:t>e</w:t>
      </w:r>
      <w:r w:rsidR="00377F0D" w:rsidRPr="00377F0D">
        <w:t>lectricity consumption</w:t>
      </w:r>
    </w:p>
    <w:p w14:paraId="5D3BA19F" w14:textId="77E4FEB7" w:rsidR="00377F0D" w:rsidRPr="00377F0D" w:rsidRDefault="00A4141A" w:rsidP="00A4141A">
      <w:pPr>
        <w:pStyle w:val="Bullet1"/>
      </w:pPr>
      <w:r>
        <w:t>w</w:t>
      </w:r>
      <w:r w:rsidR="00377F0D" w:rsidRPr="00377F0D">
        <w:t>aste management – solid waste generated (tonnes)</w:t>
      </w:r>
    </w:p>
    <w:p w14:paraId="53B432D8" w14:textId="2B60EA38" w:rsidR="00377F0D" w:rsidRPr="00377F0D" w:rsidRDefault="00A4141A" w:rsidP="00A4141A">
      <w:pPr>
        <w:pStyle w:val="Bullet1"/>
      </w:pPr>
      <w:r>
        <w:t>w</w:t>
      </w:r>
      <w:r w:rsidR="00377F0D" w:rsidRPr="00377F0D">
        <w:t>aste recycled or reused expressed as a percentage of solid waste</w:t>
      </w:r>
    </w:p>
    <w:p w14:paraId="430F5964" w14:textId="4006329F" w:rsidR="00377F0D" w:rsidRPr="00377F0D" w:rsidRDefault="00377F0D" w:rsidP="00A4141A">
      <w:pPr>
        <w:pStyle w:val="Bullet1"/>
      </w:pPr>
      <w:r w:rsidRPr="00377F0D">
        <w:t>CO</w:t>
      </w:r>
      <w:r w:rsidRPr="00A4141A">
        <w:rPr>
          <w:vertAlign w:val="subscript"/>
        </w:rPr>
        <w:t>2</w:t>
      </w:r>
      <w:r w:rsidRPr="00377F0D">
        <w:t xml:space="preserve"> equivalent emission from authority vehicle fleet, tonnes per km travelled p.a.</w:t>
      </w:r>
    </w:p>
    <w:p w14:paraId="79B2D6E9" w14:textId="14ACAF2F" w:rsidR="00377F0D" w:rsidRPr="00377F0D" w:rsidRDefault="00377F0D" w:rsidP="00A4141A">
      <w:pPr>
        <w:pStyle w:val="Bullet1"/>
      </w:pPr>
      <w:r w:rsidRPr="00377F0D">
        <w:t>CO</w:t>
      </w:r>
      <w:r w:rsidR="00A4141A" w:rsidRPr="00A4141A">
        <w:rPr>
          <w:vertAlign w:val="subscript"/>
        </w:rPr>
        <w:t>2</w:t>
      </w:r>
      <w:r w:rsidRPr="00377F0D">
        <w:t xml:space="preserve"> equivalent emissions from an organizations-related air travel, tonnes per </w:t>
      </w:r>
      <w:r w:rsidRPr="006E74F9">
        <w:rPr>
          <w:color w:val="FF0000"/>
          <w:highlight w:val="yellow"/>
        </w:rPr>
        <w:t>F</w:t>
      </w:r>
      <w:r w:rsidRPr="006E74F9">
        <w:rPr>
          <w:highlight w:val="yellow"/>
        </w:rPr>
        <w:t xml:space="preserve">ull </w:t>
      </w:r>
      <w:r w:rsidRPr="006E74F9">
        <w:rPr>
          <w:color w:val="FF0000"/>
          <w:highlight w:val="yellow"/>
        </w:rPr>
        <w:t>T</w:t>
      </w:r>
      <w:r w:rsidRPr="006E74F9">
        <w:rPr>
          <w:highlight w:val="yellow"/>
        </w:rPr>
        <w:t xml:space="preserve">ime </w:t>
      </w:r>
      <w:r w:rsidRPr="006E74F9">
        <w:rPr>
          <w:color w:val="FF0000"/>
          <w:highlight w:val="yellow"/>
        </w:rPr>
        <w:t>E</w:t>
      </w:r>
      <w:r w:rsidRPr="006E74F9">
        <w:rPr>
          <w:highlight w:val="yellow"/>
        </w:rPr>
        <w:t>quivalent</w:t>
      </w:r>
      <w:r w:rsidRPr="00377F0D">
        <w:t xml:space="preserve"> (FTE) p.a.</w:t>
      </w:r>
    </w:p>
    <w:p w14:paraId="5CEB9703" w14:textId="3CBA6450" w:rsidR="00377F0D" w:rsidRPr="00377F0D" w:rsidRDefault="00377F0D" w:rsidP="00A4141A">
      <w:pPr>
        <w:pStyle w:val="Heading3"/>
      </w:pPr>
      <w:bookmarkStart w:id="34" w:name="_Toc456193258"/>
      <w:r w:rsidRPr="00377F0D">
        <w:lastRenderedPageBreak/>
        <w:t>Material Life Cycle</w:t>
      </w:r>
      <w:bookmarkEnd w:id="34"/>
    </w:p>
    <w:p w14:paraId="550D3D5B" w14:textId="6EC8EF2A" w:rsidR="00377F0D" w:rsidRPr="00377F0D" w:rsidRDefault="00377F0D" w:rsidP="00377F0D">
      <w:pPr>
        <w:pStyle w:val="BodyText"/>
      </w:pPr>
      <w:r w:rsidRPr="00377F0D">
        <w:t xml:space="preserve">Material life cycle is the life cycle of a product or service.  As environmental awareness increases and community expectations grow, organizations need to move beyond compliance, to pollution prevention strategies and environmental management systems that will improve their performance.  Part of the process is to manage the total material life cycle of their products and services towards more sustainable consumption and production. </w:t>
      </w:r>
    </w:p>
    <w:p w14:paraId="77F7C224" w14:textId="4C9A9A9C" w:rsidR="00377F0D" w:rsidRPr="00377F0D" w:rsidRDefault="00377F0D" w:rsidP="00377F0D">
      <w:pPr>
        <w:pStyle w:val="BodyText"/>
      </w:pPr>
      <w:r w:rsidRPr="00377F0D">
        <w:t xml:space="preserve">Material life cycle assessment (also known as life cycle analysis, cradle-to-grave-analysis) is the environmental impact of a given product, or service throughout its lifespan, including raw material extraction, manufacture, distribution, use, pollution caused by usage (e.g. greenhouse gases, depletion of fossil fuels), ultimate product disposal and material transportation.  The goal is to provide a more accurate picture of the true environmental trade-offs in product and process selection, to optimize the environmental performance of a single product, or to optimize the environmental </w:t>
      </w:r>
      <w:r w:rsidR="006E74F9">
        <w:t>performance of an organisation.</w:t>
      </w:r>
    </w:p>
    <w:p w14:paraId="76DFE978" w14:textId="71966E1E" w:rsidR="00377F0D" w:rsidRDefault="00A4141A" w:rsidP="00A4141A">
      <w:pPr>
        <w:pStyle w:val="Heading1"/>
      </w:pPr>
      <w:bookmarkStart w:id="35" w:name="_Toc456193259"/>
      <w:r>
        <w:t>TECHNICAL CONSIDERATIONS</w:t>
      </w:r>
      <w:bookmarkEnd w:id="35"/>
    </w:p>
    <w:p w14:paraId="50449AC1" w14:textId="3916E4CC" w:rsidR="00A4141A" w:rsidRPr="00A4141A" w:rsidRDefault="00A4141A" w:rsidP="00A4141A">
      <w:pPr>
        <w:pStyle w:val="Heading1separatationline"/>
      </w:pPr>
    </w:p>
    <w:p w14:paraId="070C8D52" w14:textId="2D20F192" w:rsidR="00377F0D" w:rsidRDefault="00377F0D" w:rsidP="00377F0D">
      <w:pPr>
        <w:pStyle w:val="BodyText"/>
      </w:pPr>
      <w:r w:rsidRPr="00377F0D">
        <w:t>As AtoN management and maintenance involves physical processes such as fabrication, maintenance, construction and the use of hazardous materials in marine environments, technical aspects are an important consideration.  This section addresses specific areas of concern and potential solutions to minimize the environmental impact of AtoN equipment and activities.</w:t>
      </w:r>
    </w:p>
    <w:p w14:paraId="415298F9" w14:textId="087C9EE6" w:rsidR="00A4141A" w:rsidRDefault="00A4141A" w:rsidP="00A4141A">
      <w:pPr>
        <w:pStyle w:val="Heading2"/>
      </w:pPr>
      <w:bookmarkStart w:id="36" w:name="_Toc456193260"/>
      <w:r>
        <w:t>Waste Management</w:t>
      </w:r>
      <w:bookmarkEnd w:id="36"/>
    </w:p>
    <w:p w14:paraId="18C35ACE" w14:textId="7BCCB9E0" w:rsidR="00A4141A" w:rsidRDefault="007B4C91" w:rsidP="00A4141A">
      <w:pPr>
        <w:pStyle w:val="Heading2separationline"/>
      </w:pPr>
      <w:ins w:id="37" w:author="Adam Hay" w:date="2015-11-18T01:59:00Z">
        <w:r w:rsidRPr="00A4141A">
          <w:rPr>
            <w:rFonts w:cs="Arial"/>
            <w:noProof/>
            <w:sz w:val="20"/>
            <w:szCs w:val="20"/>
            <w:lang w:val="en-IE" w:eastAsia="en-IE"/>
            <w:rPrChange w:id="38" w:author="Unknown">
              <w:rPr>
                <w:noProof/>
                <w:lang w:val="en-IE" w:eastAsia="en-IE"/>
              </w:rPr>
            </w:rPrChange>
          </w:rPr>
          <mc:AlternateContent>
            <mc:Choice Requires="wpg">
              <w:drawing>
                <wp:anchor distT="0" distB="0" distL="114300" distR="114300" simplePos="0" relativeHeight="251658240" behindDoc="0" locked="0" layoutInCell="1" allowOverlap="1" wp14:anchorId="42E6A936" wp14:editId="55EC77A4">
                  <wp:simplePos x="0" y="0"/>
                  <wp:positionH relativeFrom="margin">
                    <wp:posOffset>4559935</wp:posOffset>
                  </wp:positionH>
                  <wp:positionV relativeFrom="margin">
                    <wp:posOffset>3538855</wp:posOffset>
                  </wp:positionV>
                  <wp:extent cx="2141855" cy="2231390"/>
                  <wp:effectExtent l="101600" t="76200" r="93345" b="130810"/>
                  <wp:wrapSquare wrapText="bothSides"/>
                  <wp:docPr id="8" name="Group 8"/>
                  <wp:cNvGraphicFramePr/>
                  <a:graphic xmlns:a="http://schemas.openxmlformats.org/drawingml/2006/main">
                    <a:graphicData uri="http://schemas.microsoft.com/office/word/2010/wordprocessingGroup">
                      <wpg:wgp>
                        <wpg:cNvGrpSpPr/>
                        <wpg:grpSpPr>
                          <a:xfrm>
                            <a:off x="0" y="0"/>
                            <a:ext cx="2141855" cy="2231390"/>
                            <a:chOff x="0" y="0"/>
                            <a:chExt cx="2019869" cy="1975865"/>
                          </a:xfrm>
                        </wpg:grpSpPr>
                        <wpg:grpSp>
                          <wpg:cNvPr id="9" name="Group 9"/>
                          <wpg:cNvGrpSpPr/>
                          <wpg:grpSpPr>
                            <a:xfrm>
                              <a:off x="0" y="0"/>
                              <a:ext cx="2019869" cy="1975865"/>
                              <a:chOff x="0" y="0"/>
                              <a:chExt cx="2019869" cy="1975865"/>
                            </a:xfrm>
                          </wpg:grpSpPr>
                          <wpg:grpSp>
                            <wpg:cNvPr id="10" name="Group 10"/>
                            <wpg:cNvGrpSpPr/>
                            <wpg:grpSpPr>
                              <a:xfrm>
                                <a:off x="0" y="0"/>
                                <a:ext cx="2019869" cy="1975865"/>
                                <a:chOff x="0" y="0"/>
                                <a:chExt cx="2019869" cy="1975865"/>
                              </a:xfrm>
                            </wpg:grpSpPr>
                            <wpg:grpSp>
                              <wpg:cNvPr id="12" name="Group 12"/>
                              <wpg:cNvGrpSpPr/>
                              <wpg:grpSpPr>
                                <a:xfrm>
                                  <a:off x="0" y="0"/>
                                  <a:ext cx="2019869" cy="1971272"/>
                                  <a:chOff x="-197870" y="81885"/>
                                  <a:chExt cx="2019869" cy="2060812"/>
                                </a:xfrm>
                              </wpg:grpSpPr>
                              <wpg:grpSp>
                                <wpg:cNvPr id="13" name="Group 13"/>
                                <wpg:cNvGrpSpPr/>
                                <wpg:grpSpPr>
                                  <a:xfrm>
                                    <a:off x="-197870" y="81885"/>
                                    <a:ext cx="2019869" cy="2060812"/>
                                    <a:chOff x="-197870" y="81885"/>
                                    <a:chExt cx="2019869" cy="2060812"/>
                                  </a:xfrm>
                                </wpg:grpSpPr>
                                <wps:wsp>
                                  <wps:cNvPr id="17" name="Isosceles Triangle 14"/>
                                  <wps:cNvSpPr/>
                                  <wps:spPr>
                                    <a:xfrm rot="10800000">
                                      <a:off x="-197870" y="81885"/>
                                      <a:ext cx="2019869" cy="2060812"/>
                                    </a:xfrm>
                                    <a:prstGeom prst="triangle">
                                      <a:avLst/>
                                    </a:prstGeom>
                                    <a:solidFill>
                                      <a:srgbClr val="FF0000"/>
                                    </a:solidFill>
                                  </wps:spPr>
                                  <wps:style>
                                    <a:lnRef idx="0">
                                      <a:schemeClr val="accent2"/>
                                    </a:lnRef>
                                    <a:fillRef idx="3">
                                      <a:schemeClr val="accent2"/>
                                    </a:fillRef>
                                    <a:effectRef idx="3">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Isosceles Triangle 15"/>
                                  <wps:cNvSpPr/>
                                  <wps:spPr>
                                    <a:xfrm rot="10800000">
                                      <a:off x="41239" y="574119"/>
                                      <a:ext cx="1534458" cy="1525878"/>
                                    </a:xfrm>
                                    <a:prstGeom prst="triangle">
                                      <a:avLst/>
                                    </a:prstGeom>
                                    <a:solidFill>
                                      <a:srgbClr val="6666FF"/>
                                    </a:solidFill>
                                    <a:ln/>
                                  </wps:spPr>
                                  <wps:style>
                                    <a:lnRef idx="0">
                                      <a:schemeClr val="accent4"/>
                                    </a:lnRef>
                                    <a:fillRef idx="3">
                                      <a:schemeClr val="accent4"/>
                                    </a:fillRef>
                                    <a:effectRef idx="3">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Isosceles Triangle 16"/>
                                  <wps:cNvSpPr/>
                                  <wps:spPr>
                                    <a:xfrm rot="10800000">
                                      <a:off x="232014" y="970787"/>
                                      <a:ext cx="1160060" cy="1171906"/>
                                    </a:xfrm>
                                    <a:prstGeom prst="triangle">
                                      <a:avLst/>
                                    </a:prstGeom>
                                    <a:solidFill>
                                      <a:srgbClr val="92D050"/>
                                    </a:solidFill>
                                    <a:ln/>
                                  </wps:spPr>
                                  <wps:style>
                                    <a:lnRef idx="0">
                                      <a:schemeClr val="accent3"/>
                                    </a:lnRef>
                                    <a:fillRef idx="3">
                                      <a:schemeClr val="accent3"/>
                                    </a:fillRef>
                                    <a:effectRef idx="3">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27642" y="260233"/>
                                      <a:ext cx="1542198" cy="259308"/>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D697A92"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balanced" dir="t">
                                        <a:rot lat="0" lon="0" rev="2100000"/>
                                      </a:lightRig>
                                    </a:scene3d>
                                    <a:sp3d extrusionH="57150" prstMaterial="metal">
                                      <a:bevelT w="38100" h="25400"/>
                                      <a:contourClr>
                                        <a:schemeClr val="bg2"/>
                                      </a:contourClr>
                                    </a:sp3d>
                                  </wps:bodyPr>
                                </wps:wsp>
                              </wpg:grpSp>
                              <wps:wsp>
                                <wps:cNvPr id="25" name="Rectangle 25"/>
                                <wps:cNvSpPr/>
                                <wps:spPr>
                                  <a:xfrm>
                                    <a:off x="211590" y="616489"/>
                                    <a:ext cx="1159510" cy="293029"/>
                                  </a:xfrm>
                                  <a:prstGeom prst="rect">
                                    <a:avLst/>
                                  </a:prstGeom>
                                  <a:noFill/>
                                  <a:ln w="25400" cap="flat" cmpd="sng" algn="ctr">
                                    <a:noFill/>
                                    <a:prstDash val="solid"/>
                                  </a:ln>
                                  <a:effectLst/>
                                </wps:spPr>
                                <wps:txbx>
                                  <w:txbxContent>
                                    <w:p w14:paraId="6F5896B9"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 name="Isosceles Triangle 19"/>
                              <wps:cNvSpPr/>
                              <wps:spPr>
                                <a:xfrm rot="10800000">
                                  <a:off x="627797" y="1241947"/>
                                  <a:ext cx="777737" cy="733918"/>
                                </a:xfrm>
                                <a:prstGeom prst="triangle">
                                  <a:avLst/>
                                </a:prstGeom>
                                <a:solidFill>
                                  <a:srgbClr val="00FFFF"/>
                                </a:solidFill>
                                <a:ln/>
                              </wps:spPr>
                              <wps:style>
                                <a:lnRef idx="0">
                                  <a:schemeClr val="accent1"/>
                                </a:lnRef>
                                <a:fillRef idx="3">
                                  <a:schemeClr val="accent1"/>
                                </a:fillRef>
                                <a:effectRef idx="3">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Rectangle 28"/>
                            <wps:cNvSpPr/>
                            <wps:spPr>
                              <a:xfrm>
                                <a:off x="661917" y="914400"/>
                                <a:ext cx="695960" cy="292735"/>
                              </a:xfrm>
                              <a:prstGeom prst="rect">
                                <a:avLst/>
                              </a:prstGeom>
                              <a:noFill/>
                              <a:ln w="25400" cap="flat" cmpd="sng" algn="ctr">
                                <a:noFill/>
                                <a:prstDash val="solid"/>
                              </a:ln>
                              <a:effectLst/>
                            </wps:spPr>
                            <wps:txbx>
                              <w:txbxContent>
                                <w:p w14:paraId="3D1D7446"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9" name="Rectangle 29"/>
                          <wps:cNvSpPr/>
                          <wps:spPr>
                            <a:xfrm>
                              <a:off x="562065" y="1337481"/>
                              <a:ext cx="914400" cy="29342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06DCDB"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mv="urn:schemas-microsoft-com:mac:vml" xmlns:mo="http://schemas.microsoft.com/office/mac/office/2008/main">
              <w:pict>
                <v:group w14:anchorId="42E6A936" id="Group 8" o:spid="_x0000_s1026" style="position:absolute;margin-left:359.05pt;margin-top:278.65pt;width:168.65pt;height:175.7pt;z-index:251658240;mso-position-horizontal-relative:margin;mso-position-vertical-relative:margin" coordsize="2019869,19758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">
                  <v:group id="Group 9" o:spid="_x0000_s1027" style="position:absolute;width:2019869;height:1975865" coordsize="2019869,197586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group id="Group 10" o:spid="_x0000_s1028" style="position:absolute;width:2019869;height:1975865" coordsize="2019869,197586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group id="Group 12" o:spid="_x0000_s1029" style="position:absolute;width:2019869;height:1971272" coordorigin="-197870,81885" coordsize="2019869,20608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group id="Group 13" o:spid="_x0000_s1030" style="position:absolute;left:-197870;top:81885;width:2019869;height:2060812" coordorigin="-197870,81885" coordsize="2019869,20608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 o:spid="_x0000_s1031" type="#_x0000_t5" style="position:absolute;left:-197870;top:81885;width:2019869;height:2060812;rotation: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x9EfwwAA&#10;ANsAAAAPAAAAZHJzL2Rvd25yZXYueG1sRE9LawIxEL4X+h/CFHoRzbZYldUopUWp4MUHeh2ScbO4&#10;mWw3qW799aYg9DYf33Mms9ZV4kxNKD0reOllIIi1NyUXCnbbeXcEIkRkg5VnUvBLAWbTx4cJ5sZf&#10;eE3nTSxECuGQowIbY51LGbQlh6Hna+LEHX3jMCbYFNI0eEnhrpKvWTaQDktODRZr+rCkT5sfp+C7&#10;v98dV522v9zaRTi8fV6HWl+Ven5q38cgIrXxX3x3f5k0fwh/v6QD5PQ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x9EfwwAAANsAAAAPAAAAAAAAAAAAAAAAAJcCAABkcnMvZG93&#10;bnJldi54bWxQSwUGAAAAAAQABAD1AAAAhwMAAAAA&#10;" fillcolor="red" stroked="f">
                            <v:shadow on="t" opacity="22937f" mv:blur="40000f" origin=",.5" offset="0,23000emu"/>
                          </v:shape>
                          <v:shape id="Isosceles Triangle 15" o:spid="_x0000_s1032" type="#_x0000_t5" style="position:absolute;left:41239;top:574119;width:1534458;height:1525878;rotation: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P3btwgAA&#10;ANsAAAAPAAAAZHJzL2Rvd25yZXYueG1sRE9La8JAEL4X/A/LCL3VjRaaJroJIgoB20N93MfsmASz&#10;szG7avrvu4VCb/PxPWeRD6YVd+pdY1nBdBKBIC6tbrhScNhvXt5BOI+ssbVMCr7JQZ6NnhaYavvg&#10;L7rvfCVCCLsUFdTed6mUrqzJoJvYjjhwZ9sb9AH2ldQ9PkK4aeUsit6kwYZDQ40drWoqL7ubUXA9&#10;VW2cfB5nft28FkkRx8sPuVXqeTws5yA8Df5f/OcudJifwO8v4QCZ/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Q/du3CAAAA2wAAAA8AAAAAAAAAAAAAAAAAlwIAAGRycy9kb3du&#10;cmV2LnhtbFBLBQYAAAAABAAEAPUAAACGAwAAAAA=&#10;" fillcolor="#66f" stroked="f">
                            <v:shadow on="t" opacity="22937f" mv:blur="40000f" origin=",.5" offset="0,23000emu"/>
                          </v:shape>
                          <v:shape id="Isosceles Triangle 16" o:spid="_x0000_s1033" type="#_x0000_t5" style="position:absolute;left:232014;top:970787;width:1160060;height:1171906;rotation: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pjZ9uwAA&#10;ANsAAAAPAAAAZHJzL2Rvd25yZXYueG1sRE9LCsIwEN0L3iGM4E5TFaRUo4iguPW7HpqxjTaT0kSt&#10;nt4sBJeP958vW1uJJzXeOFYwGiYgiHOnDRcKTsfNIAXhA7LGyjEpeJOH5aLbmWOm3Yv39DyEQsQQ&#10;9hkqKEOoMyl9XpJFP3Q1ceSurrEYImwKqRt8xXBbyXGSTKVFw7GhxJrWJeX3w8MqMLR9rMzb5ufR&#10;Z7NO24k/X26pUv1eu5qBCNSGv/jn3mkF47g+fok/QC6+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GaY2fbsAAADbAAAADwAAAAAAAAAAAAAAAACXAgAAZHJzL2Rvd25yZXYueG1s&#10;UEsFBgAAAAAEAAQA9QAAAH8DAAAAAA==&#10;" fillcolor="#92d050" stroked="f">
                            <v:shadow on="t" opacity="22937f" mv:blur="40000f" origin=",.5" offset="0,23000emu"/>
                          </v:shape>
                          <v:rect id="Rectangle 23" o:spid="_x0000_s1034" style="position:absolute;left:27642;top:260233;width:1542198;height:25930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ZmZgwgAA&#10;ANsAAAAPAAAAZHJzL2Rvd25yZXYueG1sRI9Bi8IwFITvC/6H8IS9ram6LFKNUkRlPWoF8fZsnm21&#10;eSlNrPXfb4QFj8PMfMPMFp2pREuNKy0rGA4iEMSZ1SXnCg7p+msCwnlkjZVlUvAkB4t572OGsbYP&#10;3lG797kIEHYxKii8r2MpXVaQQTewNXHwLrYx6INscqkbfAS4qeQoin6kwZLDQoE1LQvKbvu7UeDO&#10;7TZ91snxenLZOVmxSb+3G6U++10yBeGp8+/wf/tXKxiN4fUl/AA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pmZmDCAAAA2wAAAA8AAAAAAAAAAAAAAAAAlwIAAGRycy9kb3du&#10;cmV2LnhtbFBLBQYAAAAABAAEAPUAAACGAwAAAAA=&#10;" filled="f" stroked="f" strokeweight="2pt">
                            <v:textbox>
                              <w:txbxContent>
                                <w:p w14:paraId="6D697A92"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Reduce</w:t>
                                  </w:r>
                                </w:p>
                              </w:txbxContent>
                            </v:textbox>
                          </v:rect>
                        </v:group>
                        <v:rect id="Rectangle 25" o:spid="_x0000_s1035" style="position:absolute;left:211590;top:616489;width:1159510;height:293029;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w1uPwgAA&#10;ANsAAAAPAAAAZHJzL2Rvd25yZXYueG1sRI9Bi8IwFITvC/6H8IS9raniLlKNUkRlPWoF8fZsnm21&#10;eSlNrPXfb4QFj8PMfMPMFp2pREuNKy0rGA4iEMSZ1SXnCg7p+msCwnlkjZVlUvAkB4t572OGsbYP&#10;3lG797kIEHYxKii8r2MpXVaQQTewNXHwLrYx6INscqkbfAS4qeQoin6kwZLDQoE1LQvKbvu7UeDO&#10;7TZ91snxenLZOVmxScfbjVKf/S6ZgvDU+Xf4v/2rFYy+4fUl/AA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rDW4/CAAAA2wAAAA8AAAAAAAAAAAAAAAAAlwIAAGRycy9kb3du&#10;cmV2LnhtbFBLBQYAAAAABAAEAPUAAACGAwAAAAA=&#10;" filled="f" stroked="f" strokeweight="2pt">
                          <v:textbox>
                            <w:txbxContent>
                              <w:p w14:paraId="6F5896B9"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Reuse</w:t>
                                </w:r>
                              </w:p>
                            </w:txbxContent>
                          </v:textbox>
                        </v:rect>
                      </v:group>
                      <v:shape id="Isosceles Triangle 19" o:spid="_x0000_s1036" type="#_x0000_t5" style="position:absolute;left:627797;top:1241947;width:777737;height:733918;rotation:1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pHzxxQAA&#10;ANsAAAAPAAAAZHJzL2Rvd25yZXYueG1sRI9Ba8JAFITvgv9heYXedFMLalNXCRFBxIJawetr9pkE&#10;s29jdtX4792C4HGYmW+Yyaw1lbhS40rLCj76EQjizOqScwX730VvDMJ5ZI2VZVJwJwezabczwVjb&#10;G2/puvO5CBB2MSoovK9jKV1WkEHXtzVx8I62MeiDbHKpG7wFuKnkIIqG0mDJYaHAmtKCstPuYhTM&#10;P8c/p/S8SpPV/LAZ/SXr49d5rdT7W5t8g/DU+lf42V5qBYMh/H8JP0BO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GkfPHFAAAA2wAAAA8AAAAAAAAAAAAAAAAAlwIAAGRycy9k&#10;b3ducmV2LnhtbFBLBQYAAAAABAAEAPUAAACJAwAAAAA=&#10;" fillcolor="aqua" stroked="f">
                        <v:shadow on="t" opacity="22937f" mv:blur="40000f" origin=",.5" offset="0,23000emu"/>
                      </v:shape>
                    </v:group>
                    <v:rect id="Rectangle 28" o:spid="_x0000_s1037" style="position:absolute;left:661917;top:914400;width:695960;height:29273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vQRwAAA&#10;ANsAAAAPAAAAZHJzL2Rvd25yZXYueG1sRE9Na4NAEL0H8h+WCfSWrJESinUVKWlpjtVC6W3iTtTU&#10;nRV3a/Tfdw+BHh/vO81n04uJRtdZVrDfRSCIa6s7bhR8Vq/bJxDOI2vsLZOChRzk2XqVYqLtjT9o&#10;Kn0jQgi7BBW03g+JlK5uyaDb2YE4cBc7GvQBjo3UI95CuOllHEUHabDj0NDiQC8t1T/lr1HgztOp&#10;Wobi6/rt6nNxZFM9nt6UetjMxTMIT7P/F9/d71pBHMaGL+EHyOwP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wvQRwAAAANsAAAAPAAAAAAAAAAAAAAAAAJcCAABkcnMvZG93bnJl&#10;di54bWxQSwUGAAAAAAQABAD1AAAAhAMAAAAA&#10;" filled="f" stroked="f" strokeweight="2pt">
                      <v:textbox>
                        <w:txbxContent>
                          <w:p w14:paraId="3D1D7446"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Recycle</w:t>
                            </w:r>
                          </w:p>
                        </w:txbxContent>
                      </v:textbox>
                    </v:rect>
                  </v:group>
                  <v:rect id="Rectangle 29" o:spid="_x0000_s1038" style="position:absolute;left:562065;top:1337481;width:914400;height:293426;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jlGKwgAA&#10;ANsAAAAPAAAAZHJzL2Rvd25yZXYueG1sRI9Bi8IwFITvC/6H8IS9rakiy1qNUkRlPWoF8fZsnm21&#10;eSlNrPXfb4QFj8PMfMPMFp2pREuNKy0rGA4iEMSZ1SXnCg7p+usHhPPIGivLpOBJDhbz3scMY20f&#10;vKN273MRIOxiVFB4X8dSuqwgg25ga+LgXWxj0AfZ5FI3+AhwU8lRFH1LgyWHhQJrWhaU3fZ3o8Cd&#10;2236rJPj9eSyc7Jik463G6U++10yBeGp8+/wf/tXKxhN4PUl/AA5/w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uOUYrCAAAA2wAAAA8AAAAAAAAAAAAAAAAAlwIAAGRycy9kb3du&#10;cmV2LnhtbFBLBQYAAAAABAAEAPUAAACGAwAAAAA=&#10;" filled="f" stroked="f" strokeweight="2pt">
                    <v:textbox>
                      <w:txbxContent>
                        <w:p w14:paraId="2D06DCDB" w14:textId="77777777" w:rsidR="005B5116" w:rsidRPr="00E22D26" w:rsidRDefault="005B5116" w:rsidP="00A4141A">
                          <w:pPr>
                            <w:jc w:val="center"/>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pPr>
                          <w:r w:rsidRPr="00E22D26">
                            <w:rPr>
                              <w:rFonts w:cs="Arial"/>
                              <w:sz w:val="16"/>
                              <w:szCs w:val="16"/>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t>Disposal</w:t>
                          </w:r>
                        </w:p>
                      </w:txbxContent>
                    </v:textbox>
                  </v:rect>
                  <w10:wrap type="square" anchorx="margin" anchory="margin"/>
                </v:group>
              </w:pict>
            </mc:Fallback>
          </mc:AlternateContent>
        </w:r>
      </w:ins>
    </w:p>
    <w:p w14:paraId="1BBC68EE" w14:textId="66CDAF58" w:rsidR="00A4141A" w:rsidRDefault="00A4141A" w:rsidP="00A4141A">
      <w:pPr>
        <w:pStyle w:val="BodyText"/>
      </w:pPr>
      <w:r>
        <w:t>In any organization, the uncontrolled generation of waste has the potential to create environmental damage and goes directly against the principles of sustainable operations.  Waste should be managed for a number of key reasons;</w:t>
      </w:r>
    </w:p>
    <w:p w14:paraId="26122989" w14:textId="1AD6D7B4" w:rsidR="00A4141A" w:rsidRDefault="00A4141A" w:rsidP="00A4141A">
      <w:pPr>
        <w:pStyle w:val="Bullet1"/>
      </w:pPr>
      <w:r>
        <w:t>to conserve resources of water, energy and raw materials;</w:t>
      </w:r>
    </w:p>
    <w:p w14:paraId="21D033A7" w14:textId="3F1DD80D" w:rsidR="00A4141A" w:rsidRDefault="00A4141A" w:rsidP="00A4141A">
      <w:pPr>
        <w:pStyle w:val="Bullet1"/>
      </w:pPr>
      <w:r>
        <w:t>to minimize pollution of land, air and water;</w:t>
      </w:r>
    </w:p>
    <w:p w14:paraId="4B5A6110" w14:textId="60D0B88F" w:rsidR="00A4141A" w:rsidRDefault="00A4141A" w:rsidP="00A4141A">
      <w:pPr>
        <w:pStyle w:val="Bullet1"/>
      </w:pPr>
      <w:r>
        <w:t>to enhance business performance and maintain corporate social responsibility;</w:t>
      </w:r>
    </w:p>
    <w:p w14:paraId="654A8305" w14:textId="23445E91" w:rsidR="00A4141A" w:rsidRDefault="00A4141A" w:rsidP="00A4141A">
      <w:pPr>
        <w:pStyle w:val="Bullet1"/>
      </w:pPr>
      <w:r>
        <w:t>to improve Occupational Health &amp; Safety (OSH).</w:t>
      </w:r>
    </w:p>
    <w:p w14:paraId="76913958" w14:textId="10ECB340" w:rsidR="00A4141A" w:rsidRDefault="00A4141A" w:rsidP="00A4141A">
      <w:pPr>
        <w:pStyle w:val="BodyText"/>
      </w:pPr>
      <w:r w:rsidRPr="00A4141A">
        <w:rPr>
          <w:highlight w:val="yellow"/>
        </w:rPr>
        <w:t>Where relevant, address the issue of waste having to be removed from automated AtoN sites when the maintenance/construction team departs.</w:t>
      </w:r>
    </w:p>
    <w:p w14:paraId="1EEB772D" w14:textId="0432198E" w:rsidR="00A4141A" w:rsidRDefault="007B4C91" w:rsidP="007B4C91">
      <w:pPr>
        <w:pStyle w:val="Figurecaption"/>
        <w:jc w:val="right"/>
      </w:pPr>
      <w:bookmarkStart w:id="39" w:name="_Toc456193285"/>
      <w:r>
        <w:t>Waste hierarchy</w:t>
      </w:r>
      <w:bookmarkEnd w:id="39"/>
    </w:p>
    <w:p w14:paraId="5C8AB32D" w14:textId="5008BD4F" w:rsidR="00A4141A" w:rsidRDefault="00A4141A" w:rsidP="00A4141A">
      <w:pPr>
        <w:pStyle w:val="Heading3"/>
      </w:pPr>
      <w:bookmarkStart w:id="40" w:name="_Toc456193261"/>
      <w:r>
        <w:t>Waste hierarchy</w:t>
      </w:r>
      <w:bookmarkEnd w:id="40"/>
    </w:p>
    <w:p w14:paraId="66A75C13" w14:textId="546AC3EE" w:rsidR="00A4141A" w:rsidRDefault="00A4141A" w:rsidP="00A4141A">
      <w:pPr>
        <w:pStyle w:val="BodyText"/>
      </w:pPr>
      <w:r>
        <w:t>A useful model when dealing with a waste stream originating from any source is the ‘waste hierarchy’ (Figure 1).  It provides a tool for structuring an efficient waste management strategy.  It indicates an order of preference for actions to reduce and manage waste and is usually presented in the form of a pyramid.  This concept uses principles of waste avoidance/reduction to minimize the amount of waste produced and reuse/recycling to minimize the residual waste material.  It thereby reduces the environmental and economic costs and ensures a consistent approach with legislative intent.  It provides a tool for structuring a waste management strategy and can be used as a model for all waste management operations, including those associated with oil spill response activities.  This concept of waste hierarchy uses principles of:</w:t>
      </w:r>
    </w:p>
    <w:p w14:paraId="3D8433F3" w14:textId="6BB6A81D" w:rsidR="00A4141A" w:rsidRDefault="00A4141A" w:rsidP="007B4C91">
      <w:pPr>
        <w:pStyle w:val="Heading4"/>
      </w:pPr>
      <w:r>
        <w:t>Reduction/reduce</w:t>
      </w:r>
    </w:p>
    <w:p w14:paraId="13C9BA7C" w14:textId="77777777" w:rsidR="00A4141A" w:rsidRDefault="00A4141A" w:rsidP="00A4141A">
      <w:pPr>
        <w:pStyle w:val="BodyText"/>
      </w:pPr>
      <w:r>
        <w:t>It is the minimization of waste at its source to minimize the quantity required to be treated and disposed of, achieved usually through better product design and/or process management.</w:t>
      </w:r>
    </w:p>
    <w:p w14:paraId="3D03EC48" w14:textId="595C630F" w:rsidR="00A4141A" w:rsidRDefault="00A4141A" w:rsidP="00A4141A">
      <w:pPr>
        <w:pStyle w:val="BodyText"/>
      </w:pPr>
      <w:r>
        <w:lastRenderedPageBreak/>
        <w:t>Examples of waste reduction</w:t>
      </w:r>
      <w:r w:rsidR="007B4C91">
        <w:t>:</w:t>
      </w:r>
    </w:p>
    <w:p w14:paraId="5A8C59B3" w14:textId="0774EE65" w:rsidR="00A4141A" w:rsidRDefault="007B4C91" w:rsidP="007B4C91">
      <w:pPr>
        <w:pStyle w:val="Bullet1"/>
      </w:pPr>
      <w:r>
        <w:t>c</w:t>
      </w:r>
      <w:r w:rsidR="00A4141A">
        <w:t>over storage to prevent rainwater infiltration</w:t>
      </w:r>
      <w:r>
        <w:t>;</w:t>
      </w:r>
    </w:p>
    <w:p w14:paraId="555A162C" w14:textId="2BEA57B6" w:rsidR="00A4141A" w:rsidRDefault="007B4C91" w:rsidP="007B4C91">
      <w:pPr>
        <w:pStyle w:val="Bullet1"/>
      </w:pPr>
      <w:r>
        <w:t>r</w:t>
      </w:r>
      <w:r w:rsidR="00A4141A">
        <w:t>euse equipment and personal protective equipment (PPE) where possible</w:t>
      </w:r>
      <w:r>
        <w:t>;</w:t>
      </w:r>
    </w:p>
    <w:p w14:paraId="7C117045" w14:textId="4E9E57FE" w:rsidR="00A4141A" w:rsidRDefault="007B4C91" w:rsidP="007B4C91">
      <w:pPr>
        <w:pStyle w:val="Bullet1"/>
      </w:pPr>
      <w:r>
        <w:t>r</w:t>
      </w:r>
      <w:r w:rsidR="00A4141A">
        <w:t>emove beach debris before impact</w:t>
      </w:r>
      <w:r>
        <w:t>;</w:t>
      </w:r>
    </w:p>
    <w:p w14:paraId="440D028C" w14:textId="2BA28963" w:rsidR="00A4141A" w:rsidRDefault="007B4C91" w:rsidP="007B4C91">
      <w:pPr>
        <w:pStyle w:val="Bullet1"/>
      </w:pPr>
      <w:r>
        <w:t>u</w:t>
      </w:r>
      <w:r w:rsidR="00A4141A">
        <w:t>se sorbents sparingly</w:t>
      </w:r>
      <w:r>
        <w:t>.</w:t>
      </w:r>
    </w:p>
    <w:p w14:paraId="42279BE3" w14:textId="338D0418" w:rsidR="00A4141A" w:rsidRDefault="00A4141A" w:rsidP="007B4C91">
      <w:pPr>
        <w:pStyle w:val="Heading4"/>
      </w:pPr>
      <w:r>
        <w:t>Reuse</w:t>
      </w:r>
    </w:p>
    <w:p w14:paraId="049423F1" w14:textId="77777777" w:rsidR="00A4141A" w:rsidRDefault="00A4141A" w:rsidP="00A4141A">
      <w:pPr>
        <w:pStyle w:val="BodyText"/>
      </w:pPr>
      <w:r>
        <w:t>This is the reuse of an item for its original purpose, i.e. clean-up equipment should be cleaned and reused in place of disposable items.</w:t>
      </w:r>
    </w:p>
    <w:p w14:paraId="42338B2C" w14:textId="005CE975" w:rsidR="00A4141A" w:rsidRDefault="00A4141A" w:rsidP="00A4141A">
      <w:pPr>
        <w:pStyle w:val="BodyText"/>
      </w:pPr>
      <w:r>
        <w:t>Examples of reuse</w:t>
      </w:r>
      <w:r w:rsidR="007B4C91">
        <w:t>:</w:t>
      </w:r>
    </w:p>
    <w:p w14:paraId="4E6F00C8" w14:textId="157D53D7" w:rsidR="00A4141A" w:rsidRDefault="007B4C91" w:rsidP="007B4C91">
      <w:pPr>
        <w:pStyle w:val="Bullet1"/>
      </w:pPr>
      <w:r>
        <w:t>c</w:t>
      </w:r>
      <w:r w:rsidR="00A4141A">
        <w:t>leaning of PPE so that it can be reused e.g. rubber boots, hardhats, goggles etc.</w:t>
      </w:r>
      <w:r>
        <w:t>;</w:t>
      </w:r>
    </w:p>
    <w:p w14:paraId="137DE4C8" w14:textId="04060D6A" w:rsidR="00A4141A" w:rsidRDefault="007B4C91" w:rsidP="007B4C91">
      <w:pPr>
        <w:pStyle w:val="Bullet1"/>
      </w:pPr>
      <w:r>
        <w:t>e</w:t>
      </w:r>
      <w:r w:rsidR="00A4141A">
        <w:t>nsure that no further impact is caused through the cleaning</w:t>
      </w:r>
      <w:r>
        <w:t>.</w:t>
      </w:r>
    </w:p>
    <w:p w14:paraId="5FBE8440" w14:textId="773D58B9" w:rsidR="00A4141A" w:rsidRDefault="00A4141A" w:rsidP="007B4C91">
      <w:pPr>
        <w:pStyle w:val="Heading4"/>
      </w:pPr>
      <w:r>
        <w:t>Recycling/recover</w:t>
      </w:r>
    </w:p>
    <w:p w14:paraId="2AE482E9" w14:textId="120D6286" w:rsidR="00A4141A" w:rsidRDefault="00A4141A" w:rsidP="00A4141A">
      <w:pPr>
        <w:pStyle w:val="BodyText"/>
      </w:pPr>
      <w:r>
        <w:t xml:space="preserve">It reduces the amount of waste for disposal; saves natural resources; this will be directly affected by the quality of the recovered </w:t>
      </w:r>
      <w:r w:rsidR="007B4C91">
        <w:t>product;</w:t>
      </w:r>
      <w:r>
        <w:t xml:space="preserve"> i.e. highly contaminated material is less likely to be suitable for recycling.</w:t>
      </w:r>
    </w:p>
    <w:p w14:paraId="0D5F810F" w14:textId="109E1ECC" w:rsidR="007B4C91" w:rsidRDefault="007B4C91" w:rsidP="007B4C91">
      <w:pPr>
        <w:pStyle w:val="BodyText"/>
      </w:pPr>
      <w:r>
        <w:t>Examples of recycling/recover:</w:t>
      </w:r>
    </w:p>
    <w:p w14:paraId="23E6D0D3" w14:textId="0FE670DC" w:rsidR="007B4C91" w:rsidRDefault="007B4C91" w:rsidP="007B4C91">
      <w:pPr>
        <w:pStyle w:val="Bullet1"/>
      </w:pPr>
      <w:r>
        <w:t>taking waste oil to a refinery for conversion into other usable products.</w:t>
      </w:r>
    </w:p>
    <w:p w14:paraId="68E60737" w14:textId="6D0F7C9B" w:rsidR="007B4C91" w:rsidRDefault="007B4C91" w:rsidP="007B4C91">
      <w:pPr>
        <w:pStyle w:val="Bullet1"/>
      </w:pPr>
      <w:r>
        <w:t>burning of waste oils to make burner fuel (is an alternative fuel to diesel).</w:t>
      </w:r>
    </w:p>
    <w:p w14:paraId="5BAFBDA4" w14:textId="062C39ED" w:rsidR="007B4C91" w:rsidRDefault="007B4C91" w:rsidP="007B4C91">
      <w:pPr>
        <w:pStyle w:val="Heading4"/>
      </w:pPr>
      <w:r>
        <w:t>Disposal/refuse</w:t>
      </w:r>
    </w:p>
    <w:p w14:paraId="000B35AB" w14:textId="77777777" w:rsidR="007B4C91" w:rsidRDefault="007B4C91" w:rsidP="007B4C91">
      <w:pPr>
        <w:pStyle w:val="BodyText"/>
      </w:pPr>
      <w:r>
        <w:t>Refuse is the final and least desirable option.  If none of the above methods cannot be carried out for whatever reason the waste must be disposed of effectively through some means.</w:t>
      </w:r>
    </w:p>
    <w:p w14:paraId="4916829D" w14:textId="69B6F710" w:rsidR="007B4C91" w:rsidRDefault="007B4C91" w:rsidP="007B4C91">
      <w:pPr>
        <w:pStyle w:val="BodyText"/>
      </w:pPr>
      <w:r>
        <w:t>Examples of disposal/refuse:</w:t>
      </w:r>
    </w:p>
    <w:p w14:paraId="7850A276" w14:textId="0150C756" w:rsidR="007B4C91" w:rsidRDefault="007B4C91" w:rsidP="007B4C91">
      <w:pPr>
        <w:pStyle w:val="Bullet1"/>
      </w:pPr>
      <w:r>
        <w:t>this may be the case for highly mixed wastes of oil, plastics, organic debris, water, sediments which cannot be separated.</w:t>
      </w:r>
    </w:p>
    <w:p w14:paraId="48756E05" w14:textId="7E778EDB" w:rsidR="007B4C91" w:rsidRDefault="007B4C91" w:rsidP="007B4C91">
      <w:pPr>
        <w:pStyle w:val="Heading2"/>
      </w:pPr>
      <w:bookmarkStart w:id="41" w:name="_Toc456193262"/>
      <w:r>
        <w:t>Hazardous Substances Management</w:t>
      </w:r>
      <w:bookmarkEnd w:id="41"/>
    </w:p>
    <w:p w14:paraId="4BB05F5E" w14:textId="77777777" w:rsidR="007B4C91" w:rsidRPr="007B4C91" w:rsidRDefault="007B4C91" w:rsidP="007B4C91">
      <w:pPr>
        <w:pStyle w:val="Heading2separationline"/>
      </w:pPr>
    </w:p>
    <w:p w14:paraId="5C0A980C" w14:textId="7AA28818" w:rsidR="007B4C91" w:rsidRDefault="007B4C91" w:rsidP="007B4C91">
      <w:pPr>
        <w:pStyle w:val="BodyText"/>
      </w:pPr>
      <w:r>
        <w:t>An organisation must identify and adequately manage environmental hazards, including wastes, or contaminants entering the immediate environment.  Potentially, an organisation may have to deal with a wide range of these hazardous substances, as well as multiple hazards at individual sites.  These hazards may also arise at varying times, or interact to produce a number of unwanted outcomes.</w:t>
      </w:r>
    </w:p>
    <w:p w14:paraId="1D77E339" w14:textId="77777777" w:rsidR="007B4C91" w:rsidRDefault="007B4C91" w:rsidP="007B4C91">
      <w:pPr>
        <w:pStyle w:val="BodyText"/>
      </w:pPr>
      <w:r>
        <w:t>It is important an organization:</w:t>
      </w:r>
    </w:p>
    <w:p w14:paraId="1B54B389" w14:textId="385F88FF" w:rsidR="007B4C91" w:rsidRDefault="007B4C91" w:rsidP="007B4C91">
      <w:pPr>
        <w:pStyle w:val="Bullet1"/>
      </w:pPr>
      <w:r>
        <w:t>identifies hazardous substances which present a risk to within the site and adjacent to the site;</w:t>
      </w:r>
    </w:p>
    <w:p w14:paraId="1B786098" w14:textId="44177A59" w:rsidR="007B4C91" w:rsidRDefault="007B4C91" w:rsidP="007B4C91">
      <w:pPr>
        <w:pStyle w:val="Bullet1"/>
      </w:pPr>
      <w:r>
        <w:t>maintains a register of all hazardous substances being used, including the level of risk they present in the event of their release into the environment;</w:t>
      </w:r>
    </w:p>
    <w:p w14:paraId="741E682E" w14:textId="2A1A8DEE" w:rsidR="007B4C91" w:rsidRDefault="007B4C91" w:rsidP="007B4C91">
      <w:pPr>
        <w:pStyle w:val="Bullet1"/>
      </w:pPr>
      <w:r>
        <w:t>ensures there are control measures or procedures in place to manage the storage and handling of hazardous substances;</w:t>
      </w:r>
    </w:p>
    <w:p w14:paraId="4D8F990F" w14:textId="0E4335CA" w:rsidR="007B4C91" w:rsidRDefault="007B4C91" w:rsidP="007B4C91">
      <w:pPr>
        <w:pStyle w:val="Bullet1"/>
      </w:pPr>
      <w:r>
        <w:t>ensure that all details of the substance, the correct handling and storage controls and any emergency response requirements are communicated clearly to those personnel involved in handling those substances.</w:t>
      </w:r>
    </w:p>
    <w:p w14:paraId="18EFA11B" w14:textId="12789E9D" w:rsidR="007B4C91" w:rsidRDefault="007B4C91" w:rsidP="007B4C91">
      <w:pPr>
        <w:pStyle w:val="Heading2"/>
      </w:pPr>
      <w:bookmarkStart w:id="42" w:name="_Toc456193263"/>
      <w:r>
        <w:t>Mercury</w:t>
      </w:r>
      <w:bookmarkEnd w:id="42"/>
    </w:p>
    <w:p w14:paraId="3869B006" w14:textId="77777777" w:rsidR="007B4C91" w:rsidRPr="007B4C91" w:rsidRDefault="007B4C91" w:rsidP="007B4C91">
      <w:pPr>
        <w:pStyle w:val="Heading2separationline"/>
      </w:pPr>
    </w:p>
    <w:p w14:paraId="3C043551" w14:textId="77777777" w:rsidR="007B4C91" w:rsidRDefault="007B4C91" w:rsidP="007B4C91">
      <w:pPr>
        <w:pStyle w:val="BodyText"/>
      </w:pPr>
      <w:r>
        <w:lastRenderedPageBreak/>
        <w:t>There are a variety of health hazards associated with mercury.  These are particularly serious in the event of a fire, or for personnel engaged in mercury maintenance and clean-up operations.  Sources of mercury include lantern bearing baths in lighthouses, the residual contamination in surrounding areas from these baths, or from leaking storage containers, certain electrical relays and control gear, and some types of primary batteries.  The following actions can be taken to deal with issues related to mercury:</w:t>
      </w:r>
    </w:p>
    <w:p w14:paraId="087E3A39" w14:textId="518C0BB4" w:rsidR="007B4C91" w:rsidRDefault="007B4C91" w:rsidP="005B1240">
      <w:pPr>
        <w:pStyle w:val="Bullet1"/>
      </w:pPr>
      <w:r>
        <w:t>use mercury-free batteries</w:t>
      </w:r>
      <w:r w:rsidR="005B1240">
        <w:t>;</w:t>
      </w:r>
    </w:p>
    <w:p w14:paraId="6D8C4F5B" w14:textId="04A9E198" w:rsidR="007B4C91" w:rsidRDefault="007B4C91" w:rsidP="005B1240">
      <w:pPr>
        <w:pStyle w:val="Bullet1"/>
      </w:pPr>
      <w:r>
        <w:t>phase out mercury-containing relays and return the ones currently in use to the manufacturer for recycling when they are no longer serviceable</w:t>
      </w:r>
      <w:r w:rsidR="005B1240">
        <w:t>;</w:t>
      </w:r>
    </w:p>
    <w:p w14:paraId="3ACD4E2B" w14:textId="04403899" w:rsidR="007B4C91" w:rsidRDefault="007B4C91" w:rsidP="005B1240">
      <w:pPr>
        <w:pStyle w:val="Bullet1"/>
      </w:pPr>
      <w:r>
        <w:t>evaluate the area to determine the presence of residual mercury</w:t>
      </w:r>
      <w:r w:rsidR="005B1240">
        <w:t>;</w:t>
      </w:r>
    </w:p>
    <w:p w14:paraId="713CA80D" w14:textId="2EC7F7C9" w:rsidR="007B4C91" w:rsidRDefault="007B4C91" w:rsidP="005B1240">
      <w:pPr>
        <w:pStyle w:val="Bullet1"/>
      </w:pPr>
      <w:r>
        <w:t>provide adequate fire safety signage that points out the presence of mercury</w:t>
      </w:r>
      <w:r w:rsidR="005B1240">
        <w:t>;</w:t>
      </w:r>
    </w:p>
    <w:p w14:paraId="3F07F229" w14:textId="4879A852" w:rsidR="007B4C91" w:rsidRDefault="007B4C91" w:rsidP="005B1240">
      <w:pPr>
        <w:pStyle w:val="Bullet1"/>
      </w:pPr>
      <w:r>
        <w:t>use licensed contractors to clean equipment and dispose of contaminated waste</w:t>
      </w:r>
      <w:r w:rsidR="005B1240">
        <w:t>;</w:t>
      </w:r>
    </w:p>
    <w:p w14:paraId="2EE1D70D" w14:textId="7E3B2482" w:rsidR="007B4C91" w:rsidRDefault="007B4C91" w:rsidP="005B1240">
      <w:pPr>
        <w:pStyle w:val="Bullet1"/>
      </w:pPr>
      <w:r>
        <w:t>design-out mercury bearings</w:t>
      </w:r>
      <w:r w:rsidR="005B1240">
        <w:t>;</w:t>
      </w:r>
    </w:p>
    <w:p w14:paraId="2903E47E" w14:textId="3DF47D72" w:rsidR="007B4C91" w:rsidRDefault="007B4C91" w:rsidP="005B1240">
      <w:pPr>
        <w:pStyle w:val="Bullet1"/>
      </w:pPr>
      <w:r>
        <w:t>decontaminate structures</w:t>
      </w:r>
      <w:r w:rsidR="005B1240">
        <w:t>;</w:t>
      </w:r>
    </w:p>
    <w:p w14:paraId="4FCEFA5A" w14:textId="77777777" w:rsidR="005B1240" w:rsidRDefault="007B4C91" w:rsidP="005B1240">
      <w:pPr>
        <w:pStyle w:val="Bullet1"/>
      </w:pPr>
      <w:r>
        <w:t>store clean mercury in well- ventilate</w:t>
      </w:r>
      <w:r w:rsidR="005B1240">
        <w:t>d areas;</w:t>
      </w:r>
    </w:p>
    <w:p w14:paraId="1561764A" w14:textId="5BF51125" w:rsidR="007B4C91" w:rsidRDefault="007B4C91" w:rsidP="005B1240">
      <w:pPr>
        <w:pStyle w:val="Bullet1text"/>
      </w:pPr>
      <w:r>
        <w:t>Use appropriate containers</w:t>
      </w:r>
      <w:r w:rsidR="005B1240">
        <w:t>.</w:t>
      </w:r>
    </w:p>
    <w:p w14:paraId="1C2D507A" w14:textId="77777777" w:rsidR="005B1240" w:rsidRDefault="007B4C91" w:rsidP="005B1240">
      <w:pPr>
        <w:pStyle w:val="Bullet1"/>
      </w:pPr>
      <w:r>
        <w:t>disposal of mercury-related waste should be carried out in a timely manner, and this material should not be allowed to a</w:t>
      </w:r>
      <w:r w:rsidR="005B1240">
        <w:t>ccumulate in large quantities.</w:t>
      </w:r>
    </w:p>
    <w:p w14:paraId="5703B76B" w14:textId="117506A1" w:rsidR="007B4C91" w:rsidRDefault="007B4C91" w:rsidP="005B1240">
      <w:pPr>
        <w:pStyle w:val="Bullet1text"/>
      </w:pPr>
      <w:r>
        <w:t>Label the waste containers and store appropriately in a well-ventilated area until disposal by an authorized agent.</w:t>
      </w:r>
    </w:p>
    <w:p w14:paraId="44A06919" w14:textId="639FA3A9" w:rsidR="007B4C91" w:rsidRDefault="007B4C91" w:rsidP="005B1240">
      <w:pPr>
        <w:pStyle w:val="Heading2"/>
      </w:pPr>
      <w:bookmarkStart w:id="43" w:name="_Toc456193264"/>
      <w:r>
        <w:t>Asbestos</w:t>
      </w:r>
      <w:bookmarkEnd w:id="43"/>
    </w:p>
    <w:p w14:paraId="7E5687D2" w14:textId="77777777" w:rsidR="005B1240" w:rsidRPr="005B1240" w:rsidRDefault="005B1240" w:rsidP="005B1240">
      <w:pPr>
        <w:pStyle w:val="Heading2separationline"/>
      </w:pPr>
    </w:p>
    <w:p w14:paraId="58ECCD21" w14:textId="6114061F" w:rsidR="007B4C91" w:rsidRDefault="007B4C91" w:rsidP="007B4C91">
      <w:pPr>
        <w:pStyle w:val="BodyText"/>
      </w:pPr>
      <w:r>
        <w:t>Asbestos has been used in AtoN facilities to varying degrees and over varying periods of time in different Authorities.  The primary source of AtoN-related asbestos would be in lighthouses or associated structures.  Applications can include items such as pipe lagging, shingles, roofing and guttering, floor tiles, sidings, and wall boards.  When it is intact, asbestos in good condition poses little hazard.  However, if this material is sanded, cut, torn, or damaged, hazardous airborne fibres may be generated and remain suspended in the air for long periods of time.  Inhaling these fibres can lead t</w:t>
      </w:r>
      <w:r w:rsidR="005B1240">
        <w:t>o chronic and deadly diseases.</w:t>
      </w:r>
    </w:p>
    <w:p w14:paraId="0F865E28" w14:textId="77777777" w:rsidR="007B4C91" w:rsidRDefault="007B4C91" w:rsidP="007B4C91">
      <w:pPr>
        <w:pStyle w:val="BodyText"/>
      </w:pPr>
      <w:r>
        <w:t>Here are suggestions for dealing with asbestos:</w:t>
      </w:r>
    </w:p>
    <w:p w14:paraId="30D6DEFA" w14:textId="5D0D2141" w:rsidR="007B4C91" w:rsidRDefault="005B1240" w:rsidP="005B1240">
      <w:pPr>
        <w:pStyle w:val="Bullet1"/>
      </w:pPr>
      <w:r>
        <w:t>a</w:t>
      </w:r>
      <w:r w:rsidR="007B4C91">
        <w:t>sbestos should never be used in new installations</w:t>
      </w:r>
      <w:r>
        <w:t>;</w:t>
      </w:r>
    </w:p>
    <w:p w14:paraId="2D350EA2" w14:textId="6B34E899" w:rsidR="005B1240" w:rsidRDefault="005B1240" w:rsidP="005B1240">
      <w:pPr>
        <w:pStyle w:val="Bullet1"/>
      </w:pPr>
      <w:r>
        <w:t>f</w:t>
      </w:r>
      <w:r w:rsidR="007B4C91">
        <w:t>or existing structures and equipment, surveys should be conducted to establish where asbestos and asbestos conta</w:t>
      </w:r>
      <w:r>
        <w:t>ining products have been used;</w:t>
      </w:r>
    </w:p>
    <w:p w14:paraId="3E34EA5F" w14:textId="677F1E30" w:rsidR="007B4C91" w:rsidRDefault="007B4C91" w:rsidP="005B1240">
      <w:pPr>
        <w:pStyle w:val="Bullet1text"/>
      </w:pPr>
      <w:r>
        <w:t>Based on such surveys, a specific management plan should be introduced to label, register and control the disturbance of installed asbestos or asbestos-containing products, or to remove them under controlled conditions.</w:t>
      </w:r>
    </w:p>
    <w:p w14:paraId="0F101847" w14:textId="1344703B" w:rsidR="007B4C91" w:rsidRDefault="005B1240" w:rsidP="005B1240">
      <w:pPr>
        <w:pStyle w:val="Bullet1"/>
      </w:pPr>
      <w:r>
        <w:t>n</w:t>
      </w:r>
      <w:r w:rsidR="007B4C91">
        <w:t>ational legislation should be implemented in relation to existing structures and equipment containing asbestos products.</w:t>
      </w:r>
    </w:p>
    <w:p w14:paraId="7780267E" w14:textId="67CC22C0" w:rsidR="007B4C91" w:rsidRDefault="007B4C91" w:rsidP="005B1240">
      <w:pPr>
        <w:pStyle w:val="Heading2"/>
      </w:pPr>
      <w:bookmarkStart w:id="44" w:name="_Toc456193265"/>
      <w:r>
        <w:t>Batteries</w:t>
      </w:r>
      <w:bookmarkEnd w:id="44"/>
    </w:p>
    <w:p w14:paraId="1D5E129E" w14:textId="77777777" w:rsidR="005B1240" w:rsidRPr="005B1240" w:rsidRDefault="005B1240" w:rsidP="005B1240">
      <w:pPr>
        <w:pStyle w:val="Heading2separationline"/>
      </w:pPr>
    </w:p>
    <w:p w14:paraId="0A51B3A7" w14:textId="506926EA" w:rsidR="007B4C91" w:rsidRDefault="007B4C91" w:rsidP="007B4C91">
      <w:pPr>
        <w:pStyle w:val="BodyText"/>
      </w:pPr>
      <w:r>
        <w:t>Batteries contain toxic and hazardous materials such as heavy metals, acids, and alkalis.  Disposing of them requires special handling, and leakage of these materials could harm the environment.  Batteries can enter the environment through accidental loss, vandalism, or deliberate disposal.  This creates a waste remediation problem in the water or on land at an AtoN site.  If different types of battery and electrolyte are used, separate storage, handling, and disposal of the diff</w:t>
      </w:r>
      <w:r w:rsidR="005B1240">
        <w:t>erent types is required.</w:t>
      </w:r>
    </w:p>
    <w:p w14:paraId="7B65B527" w14:textId="77777777" w:rsidR="007B4C91" w:rsidRDefault="007B4C91" w:rsidP="007B4C91">
      <w:pPr>
        <w:pStyle w:val="BodyText"/>
      </w:pPr>
    </w:p>
    <w:p w14:paraId="07E38ECF" w14:textId="77777777" w:rsidR="007B4C91" w:rsidRDefault="007B4C91" w:rsidP="007B4C91">
      <w:pPr>
        <w:pStyle w:val="BodyText"/>
      </w:pPr>
      <w:r>
        <w:t>The following are ways to minimize these problems:</w:t>
      </w:r>
    </w:p>
    <w:p w14:paraId="4CB22881" w14:textId="2E04C837" w:rsidR="005B1240" w:rsidRDefault="005B1240" w:rsidP="005B1240">
      <w:pPr>
        <w:pStyle w:val="Bullet1"/>
      </w:pPr>
      <w:r>
        <w:t>s</w:t>
      </w:r>
      <w:r w:rsidR="007B4C91">
        <w:t>witch from primary batteries to solar power systems with rec</w:t>
      </w:r>
      <w:r>
        <w:t>hargeable secondary batteries;</w:t>
      </w:r>
    </w:p>
    <w:p w14:paraId="3FEA5592" w14:textId="0881A107" w:rsidR="007B4C91" w:rsidRDefault="007B4C91" w:rsidP="005B1240">
      <w:pPr>
        <w:pStyle w:val="Bullet1text"/>
      </w:pPr>
      <w:r>
        <w:t>Recycling of these batteries can often be done through the battery supplier</w:t>
      </w:r>
      <w:r w:rsidR="005B1240">
        <w:t>.</w:t>
      </w:r>
    </w:p>
    <w:p w14:paraId="1BE188A0" w14:textId="700B421C" w:rsidR="007B4C91" w:rsidRDefault="005B1240" w:rsidP="005B1240">
      <w:pPr>
        <w:pStyle w:val="Bullet1"/>
      </w:pPr>
      <w:r>
        <w:t>e</w:t>
      </w:r>
      <w:r w:rsidR="007B4C91">
        <w:t>nsure that disposal of non-recyclable batteries is carried out by licensed contractors or waste disposal authorities who provide documentation of proper disposal at authorized waste facilities</w:t>
      </w:r>
      <w:r>
        <w:t>;</w:t>
      </w:r>
    </w:p>
    <w:p w14:paraId="27638273" w14:textId="6A927558" w:rsidR="005B1240" w:rsidRDefault="005B1240" w:rsidP="005B1240">
      <w:pPr>
        <w:pStyle w:val="Bullet1"/>
      </w:pPr>
      <w:r>
        <w:t>r</w:t>
      </w:r>
      <w:r w:rsidR="007B4C91">
        <w:t>ecycling and disposal should be carried out in a timely manner</w:t>
      </w:r>
      <w:r>
        <w:t>;</w:t>
      </w:r>
    </w:p>
    <w:p w14:paraId="364319A6" w14:textId="6FC0293D" w:rsidR="007B4C91" w:rsidRDefault="007B4C91" w:rsidP="005B1240">
      <w:pPr>
        <w:pStyle w:val="Bullet1text"/>
      </w:pPr>
      <w:r>
        <w:t>Batteries should not be allowed to accumulate in large quantities.</w:t>
      </w:r>
      <w:r w:rsidR="005B1240">
        <w:t xml:space="preserve">  </w:t>
      </w:r>
      <w:r>
        <w:t xml:space="preserve">Store the waste batteries in appropriate containers which are secure, ventilated, and </w:t>
      </w:r>
      <w:r w:rsidR="005B1240">
        <w:t>labelled</w:t>
      </w:r>
      <w:r>
        <w:t xml:space="preserve"> according to contents</w:t>
      </w:r>
      <w:r w:rsidR="005B1240">
        <w:t>.</w:t>
      </w:r>
    </w:p>
    <w:p w14:paraId="473BBFA2" w14:textId="0FACB359" w:rsidR="007B4C91" w:rsidRDefault="005B1240" w:rsidP="005B1240">
      <w:pPr>
        <w:pStyle w:val="Bullet1"/>
      </w:pPr>
      <w:r>
        <w:t>i</w:t>
      </w:r>
      <w:r w:rsidR="007B4C91">
        <w:t>mplement engineering solutions to minimize the chances of battery loss through collisions or vandalism</w:t>
      </w:r>
      <w:r>
        <w:t>;</w:t>
      </w:r>
    </w:p>
    <w:p w14:paraId="5A338AE2" w14:textId="6F6912E7" w:rsidR="007B4C91" w:rsidRDefault="005B1240" w:rsidP="005B1240">
      <w:pPr>
        <w:pStyle w:val="Bullet1"/>
      </w:pPr>
      <w:r>
        <w:t>u</w:t>
      </w:r>
      <w:r w:rsidR="007B4C91">
        <w:t>se specifications and technologies that minimize power consumption and storage requirements</w:t>
      </w:r>
      <w:r>
        <w:t>;</w:t>
      </w:r>
    </w:p>
    <w:p w14:paraId="0663E290" w14:textId="2D072340" w:rsidR="007B4C91" w:rsidRDefault="005B1240" w:rsidP="005B1240">
      <w:pPr>
        <w:pStyle w:val="Bullet1"/>
      </w:pPr>
      <w:r>
        <w:t>c</w:t>
      </w:r>
      <w:r w:rsidR="007B4C91">
        <w:t>onsider using the available mains (commercial power), and carefully evaluate whether backup battery systems are absolutely required</w:t>
      </w:r>
      <w:r>
        <w:t>.</w:t>
      </w:r>
    </w:p>
    <w:p w14:paraId="6B922985" w14:textId="7F018A75" w:rsidR="007B4C91" w:rsidRDefault="005B1240" w:rsidP="005B1240">
      <w:pPr>
        <w:pStyle w:val="Heading2"/>
      </w:pPr>
      <w:bookmarkStart w:id="45" w:name="_Toc456193266"/>
      <w:r>
        <w:t>Paints</w:t>
      </w:r>
      <w:bookmarkEnd w:id="45"/>
    </w:p>
    <w:p w14:paraId="438C78C2" w14:textId="77777777" w:rsidR="005B1240" w:rsidRPr="005B1240" w:rsidRDefault="005B1240" w:rsidP="005B1240">
      <w:pPr>
        <w:pStyle w:val="Heading2separationline"/>
      </w:pPr>
    </w:p>
    <w:p w14:paraId="614FCCA0" w14:textId="0357CD11" w:rsidR="007B4C91" w:rsidRDefault="007B4C91" w:rsidP="007B4C91">
      <w:pPr>
        <w:pStyle w:val="BodyText"/>
      </w:pPr>
      <w:r>
        <w:t>Maintaining the service life of steel in a marine environment is an extreme challenge for coatings.  Many systems that have been used in the past (or are still in use) are now recognized as being unfriendly to the environment - most notably, paints with lead or other heavy metals, and those high in volatile organic compounds (VOCs).  Lead presents a removal hazard, a significant disposal expense, and it persists in the environment and bio-accumulates in plants and animals.  Hexavalent chromium is highly toxic to humans and animals at very small doses.  VOCs can cause serious health problems for workers and contribute to air pollution in the lower and upper reaches of the atmosphere.  Marine-grade paints (epoxies, polyurethanes) pose hazards to the unprotected applicator, and antifouling paints by their very na</w:t>
      </w:r>
      <w:r w:rsidR="005B1240">
        <w:t>ture are toxic to marine life.</w:t>
      </w:r>
    </w:p>
    <w:p w14:paraId="4D69F2F6" w14:textId="5A62B2CE" w:rsidR="007B4C91" w:rsidRDefault="007B4C91" w:rsidP="005B1240">
      <w:pPr>
        <w:pStyle w:val="Heading3"/>
      </w:pPr>
      <w:bookmarkStart w:id="46" w:name="_Toc456193267"/>
      <w:r>
        <w:t>Minimise the environmental impact of paints</w:t>
      </w:r>
      <w:bookmarkEnd w:id="46"/>
    </w:p>
    <w:p w14:paraId="749AA33A" w14:textId="77777777" w:rsidR="007B4C91" w:rsidRDefault="007B4C91" w:rsidP="007B4C91">
      <w:pPr>
        <w:pStyle w:val="BodyText"/>
      </w:pPr>
      <w:r>
        <w:t>The following solutions to minimise the environmental impact of paints involve the selection of appropriate materials and reducing the disposal of waste paint:</w:t>
      </w:r>
    </w:p>
    <w:p w14:paraId="422F9864" w14:textId="3466F059" w:rsidR="000825CB" w:rsidRDefault="005B1240" w:rsidP="005B1240">
      <w:pPr>
        <w:pStyle w:val="Bullet1"/>
      </w:pPr>
      <w:r>
        <w:t>s</w:t>
      </w:r>
      <w:r w:rsidR="007B4C91">
        <w:t xml:space="preserve">elect paints </w:t>
      </w:r>
      <w:r w:rsidR="000825CB">
        <w:t>that have a long service life;</w:t>
      </w:r>
    </w:p>
    <w:p w14:paraId="6B74DC6E" w14:textId="6C1F4C9D" w:rsidR="007B4C91" w:rsidRDefault="007B4C91" w:rsidP="000825CB">
      <w:pPr>
        <w:pStyle w:val="Bullet1text"/>
      </w:pPr>
      <w:r>
        <w:t>This will reduce the frequency of maintenance visits required for repainting, which will in turn save fuel and minimize paint-related waste</w:t>
      </w:r>
      <w:r w:rsidR="000825CB">
        <w:t>.</w:t>
      </w:r>
    </w:p>
    <w:p w14:paraId="7D396B9B" w14:textId="07CB0B6A" w:rsidR="007B4C91" w:rsidRDefault="005B1240" w:rsidP="005B1240">
      <w:pPr>
        <w:pStyle w:val="Bullet1"/>
      </w:pPr>
      <w:r>
        <w:t>a</w:t>
      </w:r>
      <w:r w:rsidR="007B4C91">
        <w:t>void paints containing heavy metals such as lead, chromium, or mercury</w:t>
      </w:r>
      <w:r w:rsidR="000825CB">
        <w:t>;</w:t>
      </w:r>
    </w:p>
    <w:p w14:paraId="1EE21F0F" w14:textId="13819609" w:rsidR="007B4C91" w:rsidRDefault="005B1240" w:rsidP="005B1240">
      <w:pPr>
        <w:pStyle w:val="Bullet1"/>
      </w:pPr>
      <w:r>
        <w:t>s</w:t>
      </w:r>
      <w:r w:rsidR="007B4C91">
        <w:t>elect paints that are low in VOCs.  Consider the use of waterborne, UV-curable, high-solids, and powder coatings rather than traditional solvent-based coatings</w:t>
      </w:r>
      <w:r w:rsidR="000825CB">
        <w:t>;</w:t>
      </w:r>
    </w:p>
    <w:p w14:paraId="40C67245" w14:textId="7EBD0438" w:rsidR="000825CB" w:rsidRDefault="005B1240" w:rsidP="005B1240">
      <w:pPr>
        <w:pStyle w:val="Bullet1"/>
      </w:pPr>
      <w:r>
        <w:t>s</w:t>
      </w:r>
      <w:r w:rsidR="007B4C91">
        <w:t>ubstit</w:t>
      </w:r>
      <w:r w:rsidR="000825CB">
        <w:t>ute other protective measures;</w:t>
      </w:r>
    </w:p>
    <w:p w14:paraId="63CE3EC4" w14:textId="299F7EA9" w:rsidR="007B4C91" w:rsidRDefault="007B4C91" w:rsidP="000825CB">
      <w:pPr>
        <w:pStyle w:val="Bullet1text"/>
      </w:pPr>
      <w:r>
        <w:t>Reduce the need for paint by the use of alternative construction materials (e.g., plastics, or corrosion-resistant steel, such as marine graded stainless steel), or protective mechanisms (e.g. galvanizing, cathodic protection systems) in AtoN design</w:t>
      </w:r>
      <w:r w:rsidR="000825CB">
        <w:t>.</w:t>
      </w:r>
    </w:p>
    <w:p w14:paraId="1E2DE584" w14:textId="0EA678F2" w:rsidR="000825CB" w:rsidRDefault="005B1240" w:rsidP="005B1240">
      <w:pPr>
        <w:pStyle w:val="Bullet1"/>
      </w:pPr>
      <w:r>
        <w:t>m</w:t>
      </w:r>
      <w:r w:rsidR="007B4C91">
        <w:t xml:space="preserve">inimize the use of antifouling </w:t>
      </w:r>
      <w:r w:rsidR="000825CB">
        <w:t>paint;</w:t>
      </w:r>
    </w:p>
    <w:p w14:paraId="7A4AC781" w14:textId="2F82A503" w:rsidR="007B4C91" w:rsidRDefault="007B4C91" w:rsidP="000825CB">
      <w:pPr>
        <w:pStyle w:val="Bullet1text"/>
      </w:pPr>
      <w:r>
        <w:t>Only use this type of paint if absolutel</w:t>
      </w:r>
      <w:r w:rsidR="000825CB">
        <w:t xml:space="preserve">y required by the application.  </w:t>
      </w:r>
      <w:r>
        <w:t>Explore alternatives to traditional antifouling paint, such as "release" or “slippery” (adhesive) paints to which organisms don't stick.</w:t>
      </w:r>
    </w:p>
    <w:p w14:paraId="4028911C" w14:textId="77777777" w:rsidR="000825CB" w:rsidRDefault="005B1240" w:rsidP="005B1240">
      <w:pPr>
        <w:pStyle w:val="Bullet1"/>
      </w:pPr>
      <w:r>
        <w:t>p</w:t>
      </w:r>
      <w:r w:rsidR="000825CB">
        <w:t>aint indoors;</w:t>
      </w:r>
    </w:p>
    <w:p w14:paraId="21D4AC0E" w14:textId="6F53C692" w:rsidR="007B4C91" w:rsidRDefault="007B4C91" w:rsidP="000825CB">
      <w:pPr>
        <w:pStyle w:val="Bullet1text"/>
      </w:pPr>
      <w:r>
        <w:lastRenderedPageBreak/>
        <w:t>Where feasible, utilize indoor painting facilities that have water collection/separation and air filtering systems to prevent fumes and particulate matter from entering the environment.</w:t>
      </w:r>
    </w:p>
    <w:p w14:paraId="0E72A98E" w14:textId="5E0F09AB" w:rsidR="000825CB" w:rsidRDefault="005B1240" w:rsidP="005B1240">
      <w:pPr>
        <w:pStyle w:val="Bullet1"/>
      </w:pPr>
      <w:r>
        <w:t>m</w:t>
      </w:r>
      <w:r w:rsidR="000825CB">
        <w:t>inimize waste paint disposal;</w:t>
      </w:r>
    </w:p>
    <w:p w14:paraId="76D9693A" w14:textId="5FDF702B" w:rsidR="007B4C91" w:rsidRDefault="007B4C91" w:rsidP="000825CB">
      <w:pPr>
        <w:pStyle w:val="Bullet1text"/>
      </w:pPr>
      <w:r>
        <w:t>The best method of reducing paint waste is to carefully estimate how much product will be required for a particular application so as to have little or nothing remaining for disposal.  If paint is kept in stock, attempt to use it before the storage life expiration date, and don't maintain so much inventory that it expires before use.  All this requires careful procurement, stocking, and use practices, and conscientious inventory management.  For example, an inventory control system with a "first- in- first-out" (FIFO) policy will reduce the amount of expired materials.  Require a one-for-one exchange in which workers must return an empty container in order to receive a new one.  This will control the number of open containers, and thus reduce the risk of spills, contamination, and wasted materials.  When waste paint must be disposed of, segregate and classify the material by type, since some paints have characteristics that make them more hazardous and expensive to dispose of (e.g. lead-based paints) than other "safer" paints (e.g., acrylics).  Label the containers according to their contents and level of hazard, and store appropriately until disposal by an authorized agent.  Disposal should be carried out in a timely manner, and waste paint should not be allowed to accumulate in large quantities.</w:t>
      </w:r>
    </w:p>
    <w:p w14:paraId="606D0C18" w14:textId="4ACD306F" w:rsidR="000825CB" w:rsidRDefault="000825CB" w:rsidP="000825CB">
      <w:pPr>
        <w:pStyle w:val="Bullet1"/>
      </w:pPr>
      <w:r>
        <w:t>e</w:t>
      </w:r>
      <w:r w:rsidR="007B4C91">
        <w:t>xtend paint shelf l</w:t>
      </w:r>
      <w:r>
        <w:t>ife;</w:t>
      </w:r>
    </w:p>
    <w:p w14:paraId="0DA6D59A" w14:textId="5275D4DA" w:rsidR="007B4C91" w:rsidRDefault="007B4C91" w:rsidP="000825CB">
      <w:pPr>
        <w:pStyle w:val="Bullet1text"/>
      </w:pPr>
      <w:r>
        <w:t>With regard to expired paint, it is better to use it, if possible, than to dispose of it as waste.  Most two-part epoxies can be properly stored in ambient temperature conditions and remain functional for up to 10 years.  Water-based paint and oil-based paint can be stored at ambient conditions for three to five years.  Previously opened cans of water-based and oil-based paints are usually not suitable if stored for longer than one year.  Previously opened cans of unmixed two-part epoxy paint in good condition may still be good after three to four years in storage.  However, it is important to consult the paint supplier to ensure a given product will remain functional before extending the shelf life in this manner.</w:t>
      </w:r>
    </w:p>
    <w:p w14:paraId="06C42572" w14:textId="77777777" w:rsidR="000825CB" w:rsidRDefault="000825CB" w:rsidP="000825CB">
      <w:pPr>
        <w:pStyle w:val="Bullet1"/>
      </w:pPr>
      <w:r>
        <w:t>p</w:t>
      </w:r>
      <w:r w:rsidR="007B4C91">
        <w:t>revent and contain spills</w:t>
      </w:r>
      <w:r>
        <w:t>;</w:t>
      </w:r>
    </w:p>
    <w:p w14:paraId="545D2E6A" w14:textId="2DDD2789" w:rsidR="007B4C91" w:rsidRDefault="007B4C91" w:rsidP="000825CB">
      <w:pPr>
        <w:pStyle w:val="Bullet1text"/>
      </w:pPr>
      <w:r>
        <w:t>Use appropriate paint storage containers that are labelled correctly, and monitor for leaks.  While transporting vats and pails, make sure provisions have been made to catch spillages.  Provide ditches, bunds, or other measures in work and storage areas to contain any leakage or spillage.</w:t>
      </w:r>
    </w:p>
    <w:p w14:paraId="15CA7E90" w14:textId="47FCFDAD" w:rsidR="007B4C91" w:rsidRDefault="000825CB" w:rsidP="000825CB">
      <w:pPr>
        <w:pStyle w:val="Bullet1"/>
      </w:pPr>
      <w:r>
        <w:t>a</w:t>
      </w:r>
      <w:r w:rsidR="007B4C91">
        <w:t>fter cleaning up spills, store the waste paint, clean-up rags, and other materials in properly labelled containers prior to disposal by an authorized agent.</w:t>
      </w:r>
    </w:p>
    <w:p w14:paraId="14661CED" w14:textId="01F2CAF4" w:rsidR="007B4C91" w:rsidRDefault="007B4C91" w:rsidP="000825CB">
      <w:pPr>
        <w:pStyle w:val="Heading3"/>
      </w:pPr>
      <w:bookmarkStart w:id="47" w:name="_Toc456193268"/>
      <w:r>
        <w:t>Lead based paints</w:t>
      </w:r>
      <w:bookmarkEnd w:id="47"/>
    </w:p>
    <w:p w14:paraId="2C7075EF" w14:textId="77777777" w:rsidR="007B4C91" w:rsidRDefault="007B4C91" w:rsidP="007B4C91">
      <w:pPr>
        <w:pStyle w:val="BodyText"/>
      </w:pPr>
      <w:r>
        <w:t>Prior to 1970, lead was the major ingredient in paint and was used as a base, as a drying agent, as colouring (often white, red, orange, yellow and scarlet) and to protect steel and iron from corrosion.  Lead-based paints were used both inside and outside of buildings and as protective coatings on plant and equipment and were widely used on AtoN structures.  The removal of lead-based paint from buildings, structures, plant and equipment can result in harm to those workers carrying out the removal work and the environment if not captured, handled and disposed of appropriately.</w:t>
      </w:r>
    </w:p>
    <w:p w14:paraId="71691063" w14:textId="77777777" w:rsidR="007B4C91" w:rsidRDefault="007B4C91" w:rsidP="007B4C91">
      <w:pPr>
        <w:pStyle w:val="BodyText"/>
      </w:pPr>
      <w:r>
        <w:t>Containment or full encapsulation may be required to capture the paint being removed so it is not released into the environment.  Countries will usually have a legislative requirement for managing lead-based paints, detailing the safety and environmental controls required for removal, containment transport and disposal.</w:t>
      </w:r>
    </w:p>
    <w:p w14:paraId="66A69981" w14:textId="77777777" w:rsidR="007B4C91" w:rsidRDefault="007B4C91" w:rsidP="007B4C91">
      <w:pPr>
        <w:pStyle w:val="BodyText"/>
      </w:pPr>
      <w:r>
        <w:t>For paint removal, the following activities and equipment may be required:</w:t>
      </w:r>
    </w:p>
    <w:p w14:paraId="2EE23437" w14:textId="77AE661D" w:rsidR="000825CB" w:rsidRDefault="000825CB" w:rsidP="000825CB">
      <w:pPr>
        <w:pStyle w:val="Bullet1"/>
      </w:pPr>
      <w:r>
        <w:t>Containment</w:t>
      </w:r>
    </w:p>
    <w:p w14:paraId="205BC74D" w14:textId="57CD864E" w:rsidR="007B4C91" w:rsidRDefault="007B4C91" w:rsidP="000825CB">
      <w:pPr>
        <w:pStyle w:val="Bullet1text"/>
      </w:pPr>
      <w:r>
        <w:t>Dependent on the scale of paint removal required will indicate the amount of containment required to effectively capture the contaminated paint.  Containment methods for different scale of works</w:t>
      </w:r>
      <w:r w:rsidR="000825CB">
        <w:t>:</w:t>
      </w:r>
    </w:p>
    <w:p w14:paraId="7BF99BDA" w14:textId="3C88DEF8" w:rsidR="007B4C91" w:rsidRDefault="000825CB" w:rsidP="000825CB">
      <w:pPr>
        <w:pStyle w:val="Bullet2"/>
      </w:pPr>
      <w:r>
        <w:lastRenderedPageBreak/>
        <w:t>l</w:t>
      </w:r>
      <w:r w:rsidR="007B4C91">
        <w:t>ocalized paint removal - Heavy duty plastic drop sheeting in the immediate area of localized paint removal</w:t>
      </w:r>
      <w:r>
        <w:t>;</w:t>
      </w:r>
    </w:p>
    <w:p w14:paraId="31DCF3F4" w14:textId="1E975996" w:rsidR="007B4C91" w:rsidRDefault="000825CB" w:rsidP="000825CB">
      <w:pPr>
        <w:pStyle w:val="Bullet2"/>
      </w:pPr>
      <w:r>
        <w:t>l</w:t>
      </w:r>
      <w:r w:rsidR="007B4C91">
        <w:t>arge scale paint removal - Full encapsulation of the structure at a negative pressur</w:t>
      </w:r>
      <w:r>
        <w:t>e with dust extraction filters.</w:t>
      </w:r>
    </w:p>
    <w:p w14:paraId="0922C772" w14:textId="77777777" w:rsidR="000825CB" w:rsidRDefault="000825CB" w:rsidP="000825CB">
      <w:pPr>
        <w:pStyle w:val="Bullet1"/>
      </w:pPr>
      <w:r>
        <w:t>Cleaning;</w:t>
      </w:r>
    </w:p>
    <w:p w14:paraId="0487B7ED" w14:textId="164C7ED7" w:rsidR="007B4C91" w:rsidRDefault="007B4C91" w:rsidP="000825CB">
      <w:pPr>
        <w:pStyle w:val="Bullet1text"/>
      </w:pPr>
      <w:r>
        <w:t>Ensure that the methods used to clean a lead process area do not spread the contamination of lead dust and debris off site.  Shovelling or sweeping should be minimized.  Blowing down with compressed air is generally prohibited, except within ventilated containments – blow-down of surface dust should be starting at the highest point of the structure within the containment and working downwards to the</w:t>
      </w:r>
      <w:r w:rsidR="000825CB">
        <w:t xml:space="preserve"> bottom of the structure.</w:t>
      </w:r>
    </w:p>
    <w:p w14:paraId="65A7C23B" w14:textId="019FC632" w:rsidR="007B4C91" w:rsidRDefault="000825CB" w:rsidP="000825CB">
      <w:pPr>
        <w:pStyle w:val="Bullet2"/>
      </w:pPr>
      <w:r>
        <w:t>h</w:t>
      </w:r>
      <w:r w:rsidR="007B4C91">
        <w:t>eavy duty plastic drop sheeting</w:t>
      </w:r>
      <w:r>
        <w:t>:</w:t>
      </w:r>
    </w:p>
    <w:p w14:paraId="6FD3480B" w14:textId="37B1696A" w:rsidR="007B4C91" w:rsidRDefault="000825CB" w:rsidP="000825CB">
      <w:pPr>
        <w:pStyle w:val="Bullet3"/>
      </w:pPr>
      <w:r>
        <w:t>p</w:t>
      </w:r>
      <w:r w:rsidR="007B4C91">
        <w:t>olyethylene ground sheets to seal off work areas including floor, soil and vegetation for the sufficient collection of falling paint debris and dust and prevent contamination</w:t>
      </w:r>
      <w:r>
        <w:t>;</w:t>
      </w:r>
    </w:p>
    <w:p w14:paraId="41EFDFC6" w14:textId="13D3C540" w:rsidR="000825CB" w:rsidRDefault="000825CB" w:rsidP="000825CB">
      <w:pPr>
        <w:pStyle w:val="Bullet3"/>
      </w:pPr>
      <w:r>
        <w:t>o</w:t>
      </w:r>
      <w:r w:rsidR="007B4C91">
        <w:t>utside work – extend two meters of polyethylene ground sheets from the base of the building or structure and an add</w:t>
      </w:r>
      <w:r>
        <w:t>itional meter for each storey;</w:t>
      </w:r>
    </w:p>
    <w:p w14:paraId="177FBC71" w14:textId="3C13F9F7" w:rsidR="007B4C91" w:rsidRDefault="007B4C91" w:rsidP="000825CB">
      <w:pPr>
        <w:pStyle w:val="Bullet3text"/>
      </w:pPr>
      <w:r>
        <w:t>Edges of the sheets should be turned by at least 100mm to contain any liquid discharge.  For a scaffold, tie a sheet underneath to catch falling paint debris</w:t>
      </w:r>
      <w:r w:rsidR="000825CB">
        <w:t>.</w:t>
      </w:r>
    </w:p>
    <w:p w14:paraId="1A6D0B00" w14:textId="46B8D6C4" w:rsidR="007B4C91" w:rsidRDefault="000825CB" w:rsidP="000825CB">
      <w:pPr>
        <w:pStyle w:val="Bullet3"/>
      </w:pPr>
      <w:r>
        <w:t>i</w:t>
      </w:r>
      <w:r w:rsidR="007B4C91">
        <w:t>nside work - install polyethylene ground sheets with the edges sealed using heavy-duty tape</w:t>
      </w:r>
      <w:r>
        <w:t>;</w:t>
      </w:r>
    </w:p>
    <w:p w14:paraId="644BD192" w14:textId="3C7DF1FA" w:rsidR="007B4C91" w:rsidRDefault="000825CB" w:rsidP="000825CB">
      <w:pPr>
        <w:pStyle w:val="Bullet3"/>
      </w:pPr>
      <w:r>
        <w:t>m</w:t>
      </w:r>
      <w:r w:rsidR="007B4C91">
        <w:t>aintain all sheets and replace immediately, if torn</w:t>
      </w:r>
      <w:r>
        <w:t>;</w:t>
      </w:r>
    </w:p>
    <w:p w14:paraId="4BB3AE52" w14:textId="147EB936" w:rsidR="007B4C91" w:rsidRDefault="000825CB" w:rsidP="000825CB">
      <w:pPr>
        <w:pStyle w:val="Bullet3"/>
      </w:pPr>
      <w:r>
        <w:t>a</w:t>
      </w:r>
      <w:r w:rsidR="007B4C91">
        <w:t>void working in wet or windy conditions, as lead dust and paint might be washed, or blown off the plastic sheeting and away from the work area</w:t>
      </w:r>
      <w:r>
        <w:t>.</w:t>
      </w:r>
    </w:p>
    <w:p w14:paraId="1A5B0C22" w14:textId="26673B12" w:rsidR="007B4C91" w:rsidRDefault="007B4C91" w:rsidP="000825CB">
      <w:pPr>
        <w:pStyle w:val="Bullet2"/>
      </w:pPr>
      <w:r>
        <w:t>High Efficiency Particulate Air (HEPA) filter</w:t>
      </w:r>
      <w:r w:rsidR="000825CB">
        <w:t>:</w:t>
      </w:r>
    </w:p>
    <w:p w14:paraId="31ED3C6F" w14:textId="344B4F72" w:rsidR="007B4C91" w:rsidRDefault="007B4C91" w:rsidP="00032DC1">
      <w:pPr>
        <w:pStyle w:val="Bullet3"/>
      </w:pPr>
      <w:r>
        <w:t>HEPA type filter fitted to a suitable commercial vacuum cleaner for particulate removal, or a liquid vacuum cleaner for liquid waste removal</w:t>
      </w:r>
      <w:r w:rsidR="00032DC1">
        <w:t>;</w:t>
      </w:r>
    </w:p>
    <w:p w14:paraId="75343E1F" w14:textId="28B32E50" w:rsidR="007B4C91" w:rsidRDefault="000825CB" w:rsidP="00032DC1">
      <w:pPr>
        <w:pStyle w:val="Bullet3"/>
      </w:pPr>
      <w:r>
        <w:t>v</w:t>
      </w:r>
      <w:r w:rsidR="007B4C91">
        <w:t>acuuming is considered to be the most reliable method of cleaning surfaces on which dust accumulates.</w:t>
      </w:r>
    </w:p>
    <w:p w14:paraId="70401642" w14:textId="76566B66" w:rsidR="007B4C91" w:rsidRDefault="00032DC1" w:rsidP="00032DC1">
      <w:pPr>
        <w:pStyle w:val="Bullet2"/>
      </w:pPr>
      <w:r>
        <w:t>c</w:t>
      </w:r>
      <w:r w:rsidR="007B4C91">
        <w:t>lean heavy duty plastic bags – polyethylene</w:t>
      </w:r>
      <w:r>
        <w:t>:</w:t>
      </w:r>
    </w:p>
    <w:p w14:paraId="65A2CA80" w14:textId="305726D6" w:rsidR="007B4C91" w:rsidRDefault="00032DC1" w:rsidP="00032DC1">
      <w:pPr>
        <w:pStyle w:val="Bullet3"/>
      </w:pPr>
      <w:r>
        <w:t>p</w:t>
      </w:r>
      <w:r w:rsidR="007B4C91">
        <w:t>olyethylene bags 150 L bags or 200 L drums with ties for lead paint debris and disposable items</w:t>
      </w:r>
      <w:r>
        <w:t>.</w:t>
      </w:r>
    </w:p>
    <w:p w14:paraId="313F7953" w14:textId="43210064" w:rsidR="007B4C91" w:rsidRDefault="00032DC1" w:rsidP="00032DC1">
      <w:pPr>
        <w:pStyle w:val="Heading2"/>
      </w:pPr>
      <w:bookmarkStart w:id="48" w:name="_Toc456193269"/>
      <w:r>
        <w:t>Solvents</w:t>
      </w:r>
      <w:bookmarkEnd w:id="48"/>
    </w:p>
    <w:p w14:paraId="6418D3B1" w14:textId="77777777" w:rsidR="00032DC1" w:rsidRPr="00032DC1" w:rsidRDefault="00032DC1" w:rsidP="00032DC1">
      <w:pPr>
        <w:pStyle w:val="Heading2separationline"/>
      </w:pPr>
    </w:p>
    <w:p w14:paraId="6B1E4369" w14:textId="2D73CD3F" w:rsidR="007B4C91" w:rsidRDefault="007B4C91" w:rsidP="007B4C91">
      <w:pPr>
        <w:pStyle w:val="BodyText"/>
      </w:pPr>
      <w:r>
        <w:t>Problems with the use of solvents include the release of VOCs into the atmosphere, and t</w:t>
      </w:r>
      <w:r w:rsidR="00032DC1">
        <w:t>he disposal of waste material.</w:t>
      </w:r>
    </w:p>
    <w:p w14:paraId="030D0052" w14:textId="77777777" w:rsidR="007B4C91" w:rsidRDefault="007B4C91" w:rsidP="007B4C91">
      <w:pPr>
        <w:pStyle w:val="BodyText"/>
      </w:pPr>
      <w:r>
        <w:t>These issues can be addressed as follows:</w:t>
      </w:r>
    </w:p>
    <w:p w14:paraId="4AED1D59" w14:textId="152C13FC" w:rsidR="00032DC1" w:rsidRDefault="00032DC1" w:rsidP="00032DC1">
      <w:pPr>
        <w:pStyle w:val="Bullet1"/>
      </w:pPr>
      <w:r>
        <w:t>reuse solvents;</w:t>
      </w:r>
    </w:p>
    <w:p w14:paraId="24D1EFEE" w14:textId="058BB97A" w:rsidR="007B4C91" w:rsidRDefault="007B4C91" w:rsidP="00032DC1">
      <w:pPr>
        <w:pStyle w:val="Bullet1text"/>
      </w:pPr>
      <w:r>
        <w:t>This reduces the amount of new solvent that must be purchased and the amount of hazardous waste that must be disposed of.  One option is to utilize distilling equipment to recycle dirty solvents for continuous reuse.  Commercially available self-contained recycling units can recover 85% or more of waste solvent and make it into reusable solvent, with the remainder being waste sludge that must be disposed of.  However, this sludge is a significantly smaller quantity of waste than would be the case with having to dispose of entire barrels of waste solvent.  Even without distilling equipment, recycling of solvent is possible.  When cleaning spray guns and lines, store the dirty solvent for several days to allow the pigment and resin to settle out, then separate the paint fines by pouring off the solvent for reuse.  Solvents used for final wash during equipment cleaning can also be reused as paint thinner.</w:t>
      </w:r>
    </w:p>
    <w:p w14:paraId="6D1ADE28" w14:textId="0A9D1111" w:rsidR="00032DC1" w:rsidRDefault="00032DC1" w:rsidP="00032DC1">
      <w:pPr>
        <w:pStyle w:val="Bullet1"/>
      </w:pPr>
      <w:r>
        <w:t>pre-clean parts;</w:t>
      </w:r>
    </w:p>
    <w:p w14:paraId="24EE4266" w14:textId="3AC9A5B5" w:rsidR="007B4C91" w:rsidRDefault="007B4C91" w:rsidP="00032DC1">
      <w:pPr>
        <w:pStyle w:val="Bullet1text"/>
      </w:pPr>
      <w:r>
        <w:lastRenderedPageBreak/>
        <w:t>Wipe parts with rags or blow compressed air before applying liquid or vapour degreasing solvents.  This can reduce the amount of solvent required and extend the life of degreasing solutions.  Cold cleaning with mineral spirits can also help reduce solvents by removing grease before vapour degreasing.</w:t>
      </w:r>
    </w:p>
    <w:p w14:paraId="11F1D507" w14:textId="18D73887" w:rsidR="00032DC1" w:rsidRDefault="00032DC1" w:rsidP="00032DC1">
      <w:pPr>
        <w:pStyle w:val="Bullet1"/>
      </w:pPr>
      <w:r>
        <w:t>c</w:t>
      </w:r>
      <w:r w:rsidR="007B4C91">
        <w:t>over degreasing baths when not in use to re</w:t>
      </w:r>
      <w:r>
        <w:t>duce solvent losses to the air;</w:t>
      </w:r>
    </w:p>
    <w:p w14:paraId="637611BA" w14:textId="058637CD" w:rsidR="007B4C91" w:rsidRDefault="007B4C91" w:rsidP="00032DC1">
      <w:pPr>
        <w:pStyle w:val="Bullet1text"/>
      </w:pPr>
      <w:r>
        <w:t>Substitute water-based solvents when possible to replace organic solvents.</w:t>
      </w:r>
    </w:p>
    <w:p w14:paraId="19560657" w14:textId="65313CA4" w:rsidR="00032DC1" w:rsidRDefault="00032DC1" w:rsidP="00032DC1">
      <w:pPr>
        <w:pStyle w:val="Bullet1"/>
      </w:pPr>
      <w:r>
        <w:t>prevent and contain spills;</w:t>
      </w:r>
    </w:p>
    <w:p w14:paraId="43930222" w14:textId="143E06F5" w:rsidR="007B4C91" w:rsidRDefault="007B4C91" w:rsidP="00032DC1">
      <w:pPr>
        <w:pStyle w:val="Bullet1text"/>
      </w:pPr>
      <w:r>
        <w:t>Use appropriate solvent storage containers that are labelled correctly, and monitor for leaks.  While transporting vats and pails, make sure provisions have been made to catch spillages.  Provide ditches or other measures in work and storage areas to contain any leakage or spillage.  After cleaning up spills, store the waste solvent, clean-up rags, and other materials in properly labelled containers prior to disposal by an authorized agent.</w:t>
      </w:r>
    </w:p>
    <w:p w14:paraId="7CFD80AF" w14:textId="77777777" w:rsidR="00032DC1" w:rsidRDefault="00032DC1" w:rsidP="00032DC1">
      <w:pPr>
        <w:pStyle w:val="Bullet1"/>
      </w:pPr>
      <w:r>
        <w:t>d</w:t>
      </w:r>
      <w:r w:rsidR="007B4C91">
        <w:t>isposal should be carried out in a timely manner, and solvents should not be allowed to a</w:t>
      </w:r>
      <w:r>
        <w:t>ccumulate in large quantities.</w:t>
      </w:r>
    </w:p>
    <w:p w14:paraId="79C5ABF6" w14:textId="243EC671" w:rsidR="007B4C91" w:rsidRDefault="007B4C91" w:rsidP="00032DC1">
      <w:pPr>
        <w:pStyle w:val="Bullet1text"/>
      </w:pPr>
      <w:r>
        <w:t>Label the waste solvent containers and store appropriately until disposal by an authorized agent.</w:t>
      </w:r>
    </w:p>
    <w:p w14:paraId="04E4AEC1" w14:textId="13A0416D" w:rsidR="007B4C91" w:rsidRDefault="007B4C91" w:rsidP="00032DC1">
      <w:pPr>
        <w:pStyle w:val="Heading2"/>
      </w:pPr>
      <w:bookmarkStart w:id="49" w:name="_Toc456193270"/>
      <w:r>
        <w:t>Fuel</w:t>
      </w:r>
      <w:bookmarkEnd w:id="49"/>
    </w:p>
    <w:p w14:paraId="05FAB6C9" w14:textId="77777777" w:rsidR="00032DC1" w:rsidRPr="00032DC1" w:rsidRDefault="00032DC1" w:rsidP="00032DC1">
      <w:pPr>
        <w:pStyle w:val="Heading2separationline"/>
      </w:pPr>
    </w:p>
    <w:p w14:paraId="5410CFD2" w14:textId="77777777" w:rsidR="007B4C91" w:rsidRDefault="007B4C91" w:rsidP="007B4C91">
      <w:pPr>
        <w:pStyle w:val="BodyText"/>
      </w:pPr>
      <w:r>
        <w:t xml:space="preserve">The most common type of fuel in the AtoN field is diesel, which is used in vessels and generators.  This material can accidentally spill and require clean-up.  It can become contaminated and require disposal.  Its fumes pollute the air, and its exhaust contains sooty emissions.  Similar problems can also be encountered with other types of fuel (e.g. gasoline).  </w:t>
      </w:r>
    </w:p>
    <w:p w14:paraId="24017D7D" w14:textId="77777777" w:rsidR="007B4C91" w:rsidRDefault="007B4C91" w:rsidP="007B4C91">
      <w:pPr>
        <w:pStyle w:val="BodyText"/>
      </w:pPr>
      <w:r>
        <w:t>The following are measures that can be taken to minimize these problems:</w:t>
      </w:r>
    </w:p>
    <w:p w14:paraId="6837E1D9" w14:textId="22E47FE4" w:rsidR="007B4C91" w:rsidRDefault="00032DC1" w:rsidP="00032DC1">
      <w:pPr>
        <w:pStyle w:val="Bullet1"/>
      </w:pPr>
      <w:r>
        <w:t>s</w:t>
      </w:r>
      <w:r w:rsidR="007B4C91">
        <w:t>witch to solar, commercial power, or other renewable energy sources (e.g., wind) whenever possible</w:t>
      </w:r>
      <w:r>
        <w:t>;</w:t>
      </w:r>
    </w:p>
    <w:p w14:paraId="42E03FF0" w14:textId="487FFC08" w:rsidR="007B4C91" w:rsidRDefault="00032DC1" w:rsidP="00032DC1">
      <w:pPr>
        <w:pStyle w:val="Bullet1"/>
      </w:pPr>
      <w:r>
        <w:t>w</w:t>
      </w:r>
      <w:r w:rsidR="007B4C91">
        <w:t>hen using continuously operating diesel generators, consider converting these to cycling generators which charge batteries as the main source of power</w:t>
      </w:r>
      <w:r>
        <w:t>;</w:t>
      </w:r>
    </w:p>
    <w:p w14:paraId="758E66C9" w14:textId="77777777" w:rsidR="00032DC1" w:rsidRDefault="00032DC1" w:rsidP="00032DC1">
      <w:pPr>
        <w:pStyle w:val="Bullet1"/>
      </w:pPr>
      <w:r>
        <w:t>i</w:t>
      </w:r>
      <w:r w:rsidR="007B4C91">
        <w:t xml:space="preserve">mplement measures </w:t>
      </w:r>
      <w:r>
        <w:t>to prevent and contain spills.</w:t>
      </w:r>
    </w:p>
    <w:p w14:paraId="3001A890" w14:textId="6BA21640" w:rsidR="007B4C91" w:rsidRDefault="007B4C91" w:rsidP="00032DC1">
      <w:pPr>
        <w:pStyle w:val="Bullet1text"/>
      </w:pPr>
      <w:r>
        <w:t>Tank leakage may lead to costly soil clean-up operations.  Generally, it is better to place tanks above ground than to bury them underground, since leaks in underground tanks are more difficult to observe.  The space beneath the above-ground tank should be designed in such a way that leaking fuel will flow to a collection and containment area.  A commonly used protection again</w:t>
      </w:r>
      <w:r w:rsidR="00032DC1">
        <w:t>st leakage is the double tank.</w:t>
      </w:r>
    </w:p>
    <w:p w14:paraId="4AAC7600" w14:textId="5FBA9D71" w:rsidR="007B4C91" w:rsidRDefault="00032DC1" w:rsidP="00032DC1">
      <w:pPr>
        <w:pStyle w:val="Bullet1"/>
      </w:pPr>
      <w:r>
        <w:t>u</w:t>
      </w:r>
      <w:r w:rsidR="007B4C91">
        <w:t>se of drip trays is a simple, effect and cost efficient way of containing any small leaks during filling or trans</w:t>
      </w:r>
      <w:r>
        <w:t>fer.</w:t>
      </w:r>
    </w:p>
    <w:p w14:paraId="5537C819" w14:textId="77777777" w:rsidR="007B4C91" w:rsidRDefault="007B4C91" w:rsidP="007B4C91">
      <w:pPr>
        <w:pStyle w:val="BodyText"/>
      </w:pPr>
      <w:r>
        <w:t>Leak detectors can be installed on the outer tank to detect leaks in the inner tank.  Tanks and other systems related to fuel storage should be inspected at appropriate intervals.  Containers for transporting the diesel fuel should be strong enough to withstand a reasonable amount of mishandling.</w:t>
      </w:r>
    </w:p>
    <w:p w14:paraId="4624742E" w14:textId="77777777" w:rsidR="00032DC1" w:rsidRDefault="00032DC1" w:rsidP="00032DC1">
      <w:pPr>
        <w:pStyle w:val="Bullet1"/>
      </w:pPr>
      <w:r>
        <w:t>t</w:t>
      </w:r>
      <w:r w:rsidR="007B4C91">
        <w:t>ank filling must be done carefully</w:t>
      </w:r>
      <w:r>
        <w:t>;</w:t>
      </w:r>
    </w:p>
    <w:p w14:paraId="580448B6" w14:textId="7F89DEE0" w:rsidR="007B4C91" w:rsidRDefault="007B4C91" w:rsidP="00032DC1">
      <w:pPr>
        <w:pStyle w:val="Bullet1text"/>
      </w:pPr>
      <w:r>
        <w:t>Electric overfill detectors are commonly used to automatically stop filling before overfilling occurs.  The equipment should be designed for ease of use to avoid spilling.  If the diesel fuel is very cold, the tank should not be filled up completely, since the diesel will expand when it warms up.</w:t>
      </w:r>
    </w:p>
    <w:p w14:paraId="72124203" w14:textId="77777777" w:rsidR="00032DC1" w:rsidRDefault="00032DC1" w:rsidP="00032DC1">
      <w:pPr>
        <w:pStyle w:val="Bullet1"/>
      </w:pPr>
      <w:r>
        <w:t>h</w:t>
      </w:r>
      <w:r w:rsidR="007B4C91">
        <w:t>ave spillage handling procedures in place</w:t>
      </w:r>
      <w:r>
        <w:t>;</w:t>
      </w:r>
    </w:p>
    <w:p w14:paraId="376661F5" w14:textId="417B564A" w:rsidR="007B4C91" w:rsidRDefault="007B4C91" w:rsidP="00032DC1">
      <w:pPr>
        <w:pStyle w:val="Bullet1text"/>
      </w:pPr>
      <w:r>
        <w:t>For high-risk areas, consider keeping spillage absorbent material (spill kits) on site.</w:t>
      </w:r>
    </w:p>
    <w:p w14:paraId="22F1BF54" w14:textId="77777777" w:rsidR="00032DC1" w:rsidRDefault="00032DC1" w:rsidP="00032DC1">
      <w:pPr>
        <w:pStyle w:val="Bullet1"/>
      </w:pPr>
      <w:r>
        <w:t>a</w:t>
      </w:r>
      <w:r w:rsidR="007B4C91">
        <w:t>ttach a filter to the engine exhaust to reduce the particulate emissions</w:t>
      </w:r>
      <w:r>
        <w:t>;</w:t>
      </w:r>
    </w:p>
    <w:p w14:paraId="6DC8C6CC" w14:textId="2F45C7D1" w:rsidR="007B4C91" w:rsidRDefault="007B4C91" w:rsidP="00032DC1">
      <w:pPr>
        <w:pStyle w:val="Bullet1text"/>
      </w:pPr>
      <w:r>
        <w:t>Check whether cleaner fuel is available in your region.</w:t>
      </w:r>
    </w:p>
    <w:p w14:paraId="4A7F754C" w14:textId="223AFB2A" w:rsidR="007B4C91" w:rsidRDefault="00032DC1" w:rsidP="00032DC1">
      <w:pPr>
        <w:pStyle w:val="Bullet1"/>
      </w:pPr>
      <w:r>
        <w:lastRenderedPageBreak/>
        <w:t>s</w:t>
      </w:r>
      <w:r w:rsidR="007B4C91">
        <w:t>ervice engines regularly</w:t>
      </w:r>
      <w:r>
        <w:t>;</w:t>
      </w:r>
    </w:p>
    <w:p w14:paraId="747DEA2A" w14:textId="77777777" w:rsidR="00032DC1" w:rsidRDefault="00032DC1" w:rsidP="00032DC1">
      <w:pPr>
        <w:pStyle w:val="Bullet1"/>
      </w:pPr>
      <w:r>
        <w:t>d</w:t>
      </w:r>
      <w:r w:rsidR="007B4C91">
        <w:t>isposal of residual waste (e.g., absorbents, filters, fuel containers, waste oil) should be carried out in a timely manner, and this material should not be allowed to a</w:t>
      </w:r>
      <w:r>
        <w:t>ccumulate in large quantities.</w:t>
      </w:r>
    </w:p>
    <w:p w14:paraId="6EEC8DC2" w14:textId="5FF592B6" w:rsidR="007B4C91" w:rsidRDefault="007B4C91" w:rsidP="00032DC1">
      <w:pPr>
        <w:pStyle w:val="Bullet1text"/>
      </w:pPr>
      <w:r>
        <w:t>Label the waste containers and store appropriately until disposal by an authorized agent.</w:t>
      </w:r>
    </w:p>
    <w:p w14:paraId="04072F5C" w14:textId="7E0AD136" w:rsidR="007B4C91" w:rsidRDefault="00032DC1" w:rsidP="00032DC1">
      <w:pPr>
        <w:pStyle w:val="Heading2"/>
      </w:pPr>
      <w:bookmarkStart w:id="50" w:name="_Toc456193271"/>
      <w:r>
        <w:t>Synthetic buoys and moorings</w:t>
      </w:r>
      <w:bookmarkEnd w:id="50"/>
    </w:p>
    <w:p w14:paraId="02A48EE6" w14:textId="77777777" w:rsidR="00032DC1" w:rsidRPr="00032DC1" w:rsidRDefault="00032DC1" w:rsidP="00032DC1">
      <w:pPr>
        <w:pStyle w:val="Heading2separationline"/>
      </w:pPr>
    </w:p>
    <w:p w14:paraId="22B094D8" w14:textId="752A739D" w:rsidR="007B4C91" w:rsidRDefault="007B4C91" w:rsidP="007B4C91">
      <w:pPr>
        <w:pStyle w:val="BodyText"/>
      </w:pPr>
      <w:r>
        <w:t xml:space="preserve">Some synthetic buoy materials do not lend themselves to recycling, or may be mixed together in a way that makes it impossible to separate them for recycling at the end of their useful life.  Materials of this type must be disposed of as industrial waste.  This creates extra cost, and most of these materials will not degrade after they have been deposited in the landfill.  Some materials create toxic air emissions when they are cut up or burned.  Old synthetic moorings that are discarded on site could present a tangling hazard to marine life, or foul the </w:t>
      </w:r>
      <w:r w:rsidR="00032DC1">
        <w:t>propellers of passing vessels.</w:t>
      </w:r>
    </w:p>
    <w:p w14:paraId="6B4AF3B0" w14:textId="77777777" w:rsidR="007B4C91" w:rsidRDefault="007B4C91" w:rsidP="007B4C91">
      <w:pPr>
        <w:pStyle w:val="BodyText"/>
      </w:pPr>
      <w:r>
        <w:t>Solutions to these issues would include the following:</w:t>
      </w:r>
    </w:p>
    <w:p w14:paraId="1D9CFF2E" w14:textId="77777777" w:rsidR="00032DC1" w:rsidRDefault="00032DC1" w:rsidP="00032DC1">
      <w:pPr>
        <w:pStyle w:val="Bullet1"/>
      </w:pPr>
      <w:r>
        <w:t>u</w:t>
      </w:r>
      <w:r w:rsidR="007B4C91">
        <w:t>tilize buoys and moorings made from materi</w:t>
      </w:r>
      <w:r>
        <w:t>als that are fully recyclable;</w:t>
      </w:r>
    </w:p>
    <w:p w14:paraId="3573A33F" w14:textId="2AF64142" w:rsidR="007B4C91" w:rsidRDefault="007B4C91" w:rsidP="00032DC1">
      <w:pPr>
        <w:pStyle w:val="Bullet1text"/>
      </w:pPr>
      <w:r>
        <w:t>Pay attention to the fact that materials that are perfectly recyclable by themselves may become impossible to recycle if they are joined in an inseparable way (e.g., a polyethylene buoy shell with tightly adhering polyurethane foam filling).</w:t>
      </w:r>
    </w:p>
    <w:p w14:paraId="57F2F6B4" w14:textId="77777777" w:rsidR="00032DC1" w:rsidRDefault="00032DC1" w:rsidP="00032DC1">
      <w:pPr>
        <w:pStyle w:val="Bullet1"/>
      </w:pPr>
      <w:r>
        <w:t>c</w:t>
      </w:r>
      <w:r w:rsidR="007B4C91">
        <w:t>onsider the availability of recycling options before selecting a prod</w:t>
      </w:r>
      <w:r>
        <w:t>uct;</w:t>
      </w:r>
    </w:p>
    <w:p w14:paraId="304A688D" w14:textId="1EEF43F7" w:rsidR="007B4C91" w:rsidRDefault="007B4C91" w:rsidP="00032DC1">
      <w:pPr>
        <w:pStyle w:val="Bullet1text"/>
      </w:pPr>
      <w:r>
        <w:t>Ask the manufacturer about "cradle-to-grave" support for their products; i.e., whether they are willing to take back old products for proper disposal or recycling.</w:t>
      </w:r>
    </w:p>
    <w:p w14:paraId="49C32BDD" w14:textId="77777777" w:rsidR="00032DC1" w:rsidRDefault="00032DC1" w:rsidP="00032DC1">
      <w:pPr>
        <w:pStyle w:val="Bullet1"/>
      </w:pPr>
      <w:r>
        <w:t>s</w:t>
      </w:r>
      <w:r w:rsidR="007B4C91">
        <w:t xml:space="preserve">elect </w:t>
      </w:r>
      <w:r>
        <w:t>buoys that can be refurbished;</w:t>
      </w:r>
    </w:p>
    <w:p w14:paraId="3199B9B2" w14:textId="5F769C71" w:rsidR="007B4C91" w:rsidRDefault="007B4C91" w:rsidP="00032DC1">
      <w:pPr>
        <w:pStyle w:val="Bullet1text"/>
      </w:pPr>
      <w:r>
        <w:t>Too often, synthetic buoys are considered a disposable commodity.  More durable buoys that can be refurbished instead of discarded lead to less frequent replacement and therefore a smaller waste stream.</w:t>
      </w:r>
    </w:p>
    <w:p w14:paraId="7175BEA6" w14:textId="29B56B65" w:rsidR="007B4C91" w:rsidRDefault="00032DC1" w:rsidP="00032DC1">
      <w:pPr>
        <w:pStyle w:val="Bullet1"/>
      </w:pPr>
      <w:r>
        <w:t>i</w:t>
      </w:r>
      <w:r w:rsidR="007B4C91">
        <w:t>nstall and utilize equipment on servicing vessels to recover synthetic moorings rather than disposing of them on site.</w:t>
      </w:r>
    </w:p>
    <w:p w14:paraId="4D1FD01A" w14:textId="53196D9F" w:rsidR="007B4C91" w:rsidRDefault="00032DC1" w:rsidP="00032DC1">
      <w:pPr>
        <w:pStyle w:val="Heading2"/>
      </w:pPr>
      <w:bookmarkStart w:id="51" w:name="_Toc456193272"/>
      <w:r>
        <w:t>Lamps</w:t>
      </w:r>
      <w:bookmarkEnd w:id="51"/>
    </w:p>
    <w:p w14:paraId="2B997CF6" w14:textId="77777777" w:rsidR="00032DC1" w:rsidRPr="00032DC1" w:rsidRDefault="00032DC1" w:rsidP="00032DC1">
      <w:pPr>
        <w:pStyle w:val="Heading2separationline"/>
      </w:pPr>
    </w:p>
    <w:p w14:paraId="587F6191" w14:textId="7F931555" w:rsidR="007B4C91" w:rsidRDefault="007B4C91" w:rsidP="007B4C91">
      <w:pPr>
        <w:pStyle w:val="BodyText"/>
      </w:pPr>
      <w:r>
        <w:t xml:space="preserve">Marine lamps may contain elements that are dangerous to the environment, and thus create problems when lost or disposed of.  Sodium and neon lamps are not ozone friendly, and also require </w:t>
      </w:r>
      <w:r w:rsidR="00032DC1">
        <w:t>special handling and disposal.</w:t>
      </w:r>
    </w:p>
    <w:p w14:paraId="29CED5A3" w14:textId="77777777" w:rsidR="007B4C91" w:rsidRDefault="007B4C91" w:rsidP="007B4C91">
      <w:pPr>
        <w:pStyle w:val="BodyText"/>
      </w:pPr>
      <w:r>
        <w:t>Here are suggestions for minimizing these issues:</w:t>
      </w:r>
    </w:p>
    <w:p w14:paraId="7EE69F82" w14:textId="33068B45" w:rsidR="007B4C91" w:rsidRDefault="00032DC1" w:rsidP="00032DC1">
      <w:pPr>
        <w:pStyle w:val="Bullet1"/>
      </w:pPr>
      <w:r>
        <w:t>u</w:t>
      </w:r>
      <w:r w:rsidR="007B4C91">
        <w:t>se lamps that are made of inert materials (e.g., krypton gas with tungsten filaments) that can be disposed of as standard waste.</w:t>
      </w:r>
    </w:p>
    <w:p w14:paraId="15C5B185" w14:textId="77777777" w:rsidR="00032DC1" w:rsidRDefault="00032DC1" w:rsidP="00032DC1">
      <w:pPr>
        <w:pStyle w:val="Bullet1"/>
      </w:pPr>
      <w:r>
        <w:t>s</w:t>
      </w:r>
      <w:r w:rsidR="007B4C91">
        <w:t>elect lam</w:t>
      </w:r>
      <w:r>
        <w:t>ps with a longer service life.</w:t>
      </w:r>
    </w:p>
    <w:p w14:paraId="70824180" w14:textId="5C380040" w:rsidR="007B4C91" w:rsidRDefault="007B4C91" w:rsidP="00032DC1">
      <w:pPr>
        <w:pStyle w:val="Bullet1text"/>
      </w:pPr>
      <w:r>
        <w:t>As an example, metal halide lamps provide 45 times the lumen hours as incandescent lamps, so re-lamping and lamp disposal can be performed less often.  LED light sources are another option to be considered.</w:t>
      </w:r>
    </w:p>
    <w:p w14:paraId="5017AE54" w14:textId="324BE8B8" w:rsidR="007B4C91" w:rsidRDefault="00032DC1" w:rsidP="00032DC1">
      <w:pPr>
        <w:pStyle w:val="Bullet1"/>
      </w:pPr>
      <w:r>
        <w:t>r</w:t>
      </w:r>
      <w:r w:rsidR="007B4C91">
        <w:t>ecycle.  Lamps can often be recycled, or disposed of through the manufacturer, or a licensed contractor.</w:t>
      </w:r>
    </w:p>
    <w:p w14:paraId="6D641BEE" w14:textId="6B6E7548" w:rsidR="007B4C91" w:rsidRDefault="007B4C91" w:rsidP="00032DC1">
      <w:pPr>
        <w:pStyle w:val="Heading2"/>
      </w:pPr>
      <w:bookmarkStart w:id="52" w:name="_Toc456193273"/>
      <w:r>
        <w:t>Blast cleaning</w:t>
      </w:r>
      <w:bookmarkEnd w:id="52"/>
    </w:p>
    <w:p w14:paraId="079649CA" w14:textId="77777777" w:rsidR="00032DC1" w:rsidRPr="00032DC1" w:rsidRDefault="00032DC1" w:rsidP="00032DC1">
      <w:pPr>
        <w:pStyle w:val="Heading2separationline"/>
      </w:pPr>
    </w:p>
    <w:p w14:paraId="34907086" w14:textId="6B1AD3EB" w:rsidR="007B4C91" w:rsidRDefault="007B4C91" w:rsidP="007B4C91">
      <w:pPr>
        <w:pStyle w:val="BodyText"/>
      </w:pPr>
      <w:r>
        <w:t>This process can have negative environmental impacts in terms of solid waste (paint residue, used blast grit) and air e</w:t>
      </w:r>
      <w:r w:rsidR="00032DC1">
        <w:t>missions (dust from blasting).</w:t>
      </w:r>
    </w:p>
    <w:p w14:paraId="24399049" w14:textId="77777777" w:rsidR="007B4C91" w:rsidRDefault="007B4C91" w:rsidP="007B4C91">
      <w:pPr>
        <w:pStyle w:val="BodyText"/>
      </w:pPr>
      <w:r>
        <w:t>The following measures can help mitigate these problems:</w:t>
      </w:r>
    </w:p>
    <w:p w14:paraId="7F75404C" w14:textId="512C4326" w:rsidR="00032DC1" w:rsidRDefault="00032DC1" w:rsidP="00032DC1">
      <w:pPr>
        <w:pStyle w:val="Bullet1"/>
      </w:pPr>
      <w:r>
        <w:t>s</w:t>
      </w:r>
      <w:r w:rsidR="007B4C91">
        <w:t>witch</w:t>
      </w:r>
      <w:r>
        <w:t xml:space="preserve"> to recyclable blasting media;</w:t>
      </w:r>
    </w:p>
    <w:p w14:paraId="4F60FE8F" w14:textId="487B2D07" w:rsidR="007B4C91" w:rsidRDefault="007B4C91" w:rsidP="00032DC1">
      <w:pPr>
        <w:pStyle w:val="Bullet1text"/>
      </w:pPr>
      <w:r>
        <w:lastRenderedPageBreak/>
        <w:t>Material like sand and coal slag generate considerable solid waste and airborne dust, and are normally "one</w:t>
      </w:r>
      <w:r w:rsidR="00032DC1">
        <w:t>-</w:t>
      </w:r>
      <w:r>
        <w:t>time use" grits that are not recyclable.  By contrast, abrasives such as aluminium oxide, garnet, and cast iron can usually be recycled five to seven times.  Steel grit can be recycled up to twenty times.</w:t>
      </w:r>
    </w:p>
    <w:p w14:paraId="6B18E5D3" w14:textId="77777777" w:rsidR="00032DC1" w:rsidRDefault="00032DC1" w:rsidP="00032DC1">
      <w:pPr>
        <w:pStyle w:val="Bullet1"/>
      </w:pPr>
      <w:r>
        <w:t>b</w:t>
      </w:r>
      <w:r w:rsidR="007B4C91">
        <w:t>last indoors</w:t>
      </w:r>
      <w:r>
        <w:t>;</w:t>
      </w:r>
    </w:p>
    <w:p w14:paraId="57129D13" w14:textId="3535B422" w:rsidR="007B4C91" w:rsidRDefault="007B4C91" w:rsidP="00032DC1">
      <w:pPr>
        <w:pStyle w:val="Bullet1text"/>
      </w:pPr>
      <w:r>
        <w:t>Where feasible, utilize an enclosed, indoor steel grit blasting system in which the grit is continuously recycled.  The only waste generated is the relatively small amount of paint chips and other debris that is automatically filtered out through a separator for disposal, and airborne dust is contained within the facility.</w:t>
      </w:r>
    </w:p>
    <w:p w14:paraId="0F2EB7DC" w14:textId="77777777" w:rsidR="003771BB" w:rsidRDefault="00032DC1" w:rsidP="00032DC1">
      <w:pPr>
        <w:pStyle w:val="Bullet1"/>
      </w:pPr>
      <w:r>
        <w:t>u</w:t>
      </w:r>
      <w:r w:rsidR="007B4C91">
        <w:t>se containment when blasting outdoors</w:t>
      </w:r>
      <w:r w:rsidR="003771BB">
        <w:t>;</w:t>
      </w:r>
    </w:p>
    <w:p w14:paraId="0020B5AD" w14:textId="0E5030D1" w:rsidR="007B4C91" w:rsidRDefault="007B4C91" w:rsidP="003771BB">
      <w:pPr>
        <w:pStyle w:val="Bullet1text"/>
      </w:pPr>
      <w:r>
        <w:t>When blasting must be done outdoors, such as when work is done on a lighthouse, build scaffolding around the parts to be blasted and cover with a containment barrier from top to bottom.  This will keep most of the harmful dust in, after which it can be swept up and disposed of in a proper manner.  Consider using portable blasters which have a grit recycling capability.</w:t>
      </w:r>
    </w:p>
    <w:p w14:paraId="43717FC3" w14:textId="77777777" w:rsidR="003771BB" w:rsidRDefault="00032DC1" w:rsidP="00032DC1">
      <w:pPr>
        <w:pStyle w:val="Bullet1"/>
      </w:pPr>
      <w:r>
        <w:t>d</w:t>
      </w:r>
      <w:r w:rsidR="007B4C91">
        <w:t>isposal of blast waste should be carried out in a timely manner, and this material should not be allowed to a</w:t>
      </w:r>
      <w:r w:rsidR="003771BB">
        <w:t>ccumulate in large quantities.</w:t>
      </w:r>
    </w:p>
    <w:p w14:paraId="01E6642D" w14:textId="743F37C6" w:rsidR="007B4C91" w:rsidRDefault="007B4C91" w:rsidP="003771BB">
      <w:pPr>
        <w:pStyle w:val="Bullet1text"/>
      </w:pPr>
      <w:r>
        <w:t>Label the waste containers and store appropriately until disposal by an authorized agent.</w:t>
      </w:r>
    </w:p>
    <w:p w14:paraId="769A563A" w14:textId="384BA243" w:rsidR="007B4C91" w:rsidRDefault="007B4C91" w:rsidP="003771BB">
      <w:pPr>
        <w:pStyle w:val="Heading2"/>
      </w:pPr>
      <w:bookmarkStart w:id="53" w:name="_Toc456193274"/>
      <w:r>
        <w:t>Noise pollution</w:t>
      </w:r>
      <w:bookmarkEnd w:id="53"/>
    </w:p>
    <w:p w14:paraId="489CBD94" w14:textId="77777777" w:rsidR="003771BB" w:rsidRPr="003771BB" w:rsidRDefault="003771BB" w:rsidP="003771BB">
      <w:pPr>
        <w:pStyle w:val="Heading2separationline"/>
      </w:pPr>
    </w:p>
    <w:p w14:paraId="19EAF1BF" w14:textId="696C85DD" w:rsidR="007B4C91" w:rsidRDefault="007B4C91" w:rsidP="007B4C91">
      <w:pPr>
        <w:pStyle w:val="BodyText"/>
      </w:pPr>
      <w:r>
        <w:t xml:space="preserve">The primary source of AtoN-related noise pollution comes from fog horns, which can disturb nearby residents if left running continuously in all visibility conditions.  Diesel and wind generators can also </w:t>
      </w:r>
      <w:r w:rsidR="003771BB">
        <w:t>be a disturbing noise source.</w:t>
      </w:r>
    </w:p>
    <w:p w14:paraId="6548FDD5" w14:textId="77777777" w:rsidR="007B4C91" w:rsidRDefault="007B4C91" w:rsidP="007B4C91">
      <w:pPr>
        <w:pStyle w:val="BodyText"/>
      </w:pPr>
      <w:r>
        <w:t>The following are ways to address these problems:</w:t>
      </w:r>
    </w:p>
    <w:p w14:paraId="3C3EBF3A" w14:textId="4B6F8225" w:rsidR="007B4C91" w:rsidRDefault="003771BB" w:rsidP="003771BB">
      <w:pPr>
        <w:pStyle w:val="Bullet1"/>
      </w:pPr>
      <w:r>
        <w:t>i</w:t>
      </w:r>
      <w:r w:rsidR="007B4C91">
        <w:t>nstall fog detectors to turn on the fog horns only when visibility falls below a predetermined threshold</w:t>
      </w:r>
      <w:r>
        <w:t>;</w:t>
      </w:r>
    </w:p>
    <w:p w14:paraId="4E3AEEA8" w14:textId="3898CFD4" w:rsidR="007B4C91" w:rsidRDefault="003771BB" w:rsidP="003771BB">
      <w:pPr>
        <w:pStyle w:val="Bullet1"/>
      </w:pPr>
      <w:r>
        <w:t>i</w:t>
      </w:r>
      <w:r w:rsidR="007B4C91">
        <w:t xml:space="preserve">f possible, </w:t>
      </w:r>
      <w:r w:rsidR="007B4C91" w:rsidRPr="006E74F9">
        <w:rPr>
          <w:color w:val="FF0000"/>
          <w:highlight w:val="yellow"/>
        </w:rPr>
        <w:t>plug(?)</w:t>
      </w:r>
      <w:r w:rsidR="007B4C91">
        <w:t xml:space="preserve"> the foghorn to focus the sound in one direction (directional), and thus minimize noise to the surrounding areas</w:t>
      </w:r>
      <w:r>
        <w:t>;</w:t>
      </w:r>
    </w:p>
    <w:p w14:paraId="45E29406" w14:textId="48ECEF87" w:rsidR="007B4C91" w:rsidRDefault="003771BB" w:rsidP="003771BB">
      <w:pPr>
        <w:pStyle w:val="Bullet1"/>
      </w:pPr>
      <w:r>
        <w:t>e</w:t>
      </w:r>
      <w:r w:rsidR="007B4C91">
        <w:t>rect a baffling system around the horn</w:t>
      </w:r>
      <w:r>
        <w:t>;</w:t>
      </w:r>
    </w:p>
    <w:p w14:paraId="205580B9" w14:textId="5E8E9BCE" w:rsidR="007B4C91" w:rsidRDefault="003771BB" w:rsidP="003771BB">
      <w:pPr>
        <w:pStyle w:val="Bullet1"/>
      </w:pPr>
      <w:r>
        <w:t>t</w:t>
      </w:r>
      <w:r w:rsidR="007B4C91">
        <w:t>o reduce the noise from diesel generators, install acoustic isolation around the engine shelter and use improved muffler systems</w:t>
      </w:r>
      <w:r>
        <w:t>;</w:t>
      </w:r>
    </w:p>
    <w:p w14:paraId="0B380B2F" w14:textId="355ABC51" w:rsidR="007B4C91" w:rsidRDefault="003771BB" w:rsidP="003771BB">
      <w:pPr>
        <w:pStyle w:val="Bullet1"/>
      </w:pPr>
      <w:r>
        <w:t>f</w:t>
      </w:r>
      <w:r w:rsidR="007B4C91">
        <w:t>or wind generators, address the problem through proper site selection to reduce the noise impact on neighbours, and use the quietest system available.</w:t>
      </w:r>
    </w:p>
    <w:p w14:paraId="41FDEEC7" w14:textId="1FFC2832" w:rsidR="007B4C91" w:rsidRDefault="007B4C91" w:rsidP="003771BB">
      <w:pPr>
        <w:pStyle w:val="Heading2"/>
      </w:pPr>
      <w:bookmarkStart w:id="54" w:name="_Toc456193275"/>
      <w:r>
        <w:t>Light pollution</w:t>
      </w:r>
      <w:bookmarkEnd w:id="54"/>
    </w:p>
    <w:p w14:paraId="279ED165" w14:textId="77777777" w:rsidR="003771BB" w:rsidRPr="003771BB" w:rsidRDefault="003771BB" w:rsidP="003771BB">
      <w:pPr>
        <w:pStyle w:val="Heading2separationline"/>
      </w:pPr>
    </w:p>
    <w:p w14:paraId="45BE158C" w14:textId="77777777" w:rsidR="007B4C91" w:rsidRDefault="007B4C91" w:rsidP="007B4C91">
      <w:pPr>
        <w:pStyle w:val="BodyText"/>
      </w:pPr>
      <w:r>
        <w:t>This is a problem that sometimes occurs with lighthouses when the light disturbs surrounding residents.  It can be dealt with by “Blacking out” the lantern panes that face toward shore, either through painting them black, or installing black panels.</w:t>
      </w:r>
    </w:p>
    <w:p w14:paraId="284D6764" w14:textId="7145898F" w:rsidR="007B4C91" w:rsidRDefault="007B4C91" w:rsidP="003771BB">
      <w:pPr>
        <w:pStyle w:val="Heading2"/>
      </w:pPr>
      <w:bookmarkStart w:id="55" w:name="_Toc456193276"/>
      <w:r>
        <w:t>Imp</w:t>
      </w:r>
      <w:r w:rsidR="003771BB">
        <w:t>act on marine life and habitats</w:t>
      </w:r>
      <w:bookmarkEnd w:id="55"/>
    </w:p>
    <w:p w14:paraId="64FA4C14" w14:textId="77777777" w:rsidR="003771BB" w:rsidRPr="003771BB" w:rsidRDefault="003771BB" w:rsidP="003771BB">
      <w:pPr>
        <w:pStyle w:val="Heading2separationline"/>
      </w:pPr>
    </w:p>
    <w:p w14:paraId="3C841E67" w14:textId="0C0E5A4D" w:rsidR="007B4C91" w:rsidRDefault="007B4C91" w:rsidP="007B4C91">
      <w:pPr>
        <w:pStyle w:val="BodyText"/>
      </w:pPr>
      <w:r>
        <w:t>AtoN equipment and maintenance activities can generate pollution in marine habitats, and can interfere with, or harm animals, plants, and birdlife.  In the past some batteries were disposed of on-site.  Synthetic line sometimes gets abandoned instead of recovered.  Different types of spills occur (e.g. diesel fuel, sewage, concrete while building lighthouse foundations on site).  Biocide-based antifouling paint on buoys is toxic to marine life.  Migratory birds nest on some stations, making it problematic to service the AtoN</w:t>
      </w:r>
      <w:r w:rsidR="003771BB">
        <w:t xml:space="preserve"> without disturbing the nests.</w:t>
      </w:r>
    </w:p>
    <w:p w14:paraId="338F1C4D" w14:textId="77777777" w:rsidR="007B4C91" w:rsidRDefault="007B4C91" w:rsidP="007B4C91">
      <w:pPr>
        <w:pStyle w:val="BodyText"/>
      </w:pPr>
      <w:r>
        <w:t xml:space="preserve">Servicing vessels may hurt marine animals while working in their habitat.  Deploying and retrieving submarine cable and buoy moorings, and installing AtoN structures, can disturb the seafloor or impact sensitive environments.  AtoN may be situated in areas where rare or protected flora and fauna are found.  It is sometimes necessary to clear trees and brush when AtoN structures become obscured.  </w:t>
      </w:r>
    </w:p>
    <w:p w14:paraId="143D895F" w14:textId="77777777" w:rsidR="007B4C91" w:rsidRDefault="007B4C91" w:rsidP="007B4C91">
      <w:pPr>
        <w:pStyle w:val="BodyText"/>
      </w:pPr>
      <w:r>
        <w:lastRenderedPageBreak/>
        <w:t>The following are ways to minimize the environmental impact of AtoN activities:</w:t>
      </w:r>
    </w:p>
    <w:p w14:paraId="2079B0FF" w14:textId="77777777" w:rsidR="003771BB" w:rsidRDefault="003771BB" w:rsidP="003771BB">
      <w:pPr>
        <w:pStyle w:val="Bullet1"/>
      </w:pPr>
      <w:r>
        <w:t>w</w:t>
      </w:r>
      <w:r w:rsidR="007B4C91">
        <w:t>hen an AtoN is required in protected or especially sensitive areas, consult with environmental stakeholders and develop compatible solutions</w:t>
      </w:r>
      <w:r>
        <w:t>;</w:t>
      </w:r>
    </w:p>
    <w:p w14:paraId="17CBBB5C" w14:textId="7787FAB4" w:rsidR="007B4C91" w:rsidRDefault="007B4C91" w:rsidP="003771BB">
      <w:pPr>
        <w:pStyle w:val="Bullet1text"/>
      </w:pPr>
      <w:r>
        <w:t>For example, an AtoN structure could be designed to also serve as a bird observatory.</w:t>
      </w:r>
    </w:p>
    <w:p w14:paraId="0AD14E3F" w14:textId="77777777" w:rsidR="003771BB" w:rsidRDefault="003771BB" w:rsidP="003771BB">
      <w:pPr>
        <w:pStyle w:val="Bullet1"/>
      </w:pPr>
      <w:r>
        <w:t>e</w:t>
      </w:r>
      <w:r w:rsidR="007B4C91">
        <w:t>xtend the maintenance intervals to the greatest extent possible through engineering design solutions, or changes in policy</w:t>
      </w:r>
      <w:r>
        <w:t>;</w:t>
      </w:r>
    </w:p>
    <w:p w14:paraId="7DDF7496" w14:textId="1AB36AC8" w:rsidR="007B4C91" w:rsidRDefault="007B4C91" w:rsidP="003771BB">
      <w:pPr>
        <w:pStyle w:val="Bullet1text"/>
      </w:pPr>
      <w:r>
        <w:t>This will minimize the frequency of intrusive servicing visits in marine habitats.</w:t>
      </w:r>
    </w:p>
    <w:p w14:paraId="0088993B" w14:textId="51433FA2" w:rsidR="007B4C91" w:rsidRDefault="003771BB" w:rsidP="003771BB">
      <w:pPr>
        <w:pStyle w:val="Bullet1"/>
      </w:pPr>
      <w:r>
        <w:t>s</w:t>
      </w:r>
      <w:r w:rsidR="007B4C91">
        <w:t>chedule maintenance visits to avoid nesting, spawning, and mating periods</w:t>
      </w:r>
      <w:r>
        <w:t>;</w:t>
      </w:r>
    </w:p>
    <w:p w14:paraId="136B0DEE" w14:textId="728A82BE" w:rsidR="007B4C91" w:rsidRDefault="003771BB" w:rsidP="003771BB">
      <w:pPr>
        <w:pStyle w:val="Bullet1"/>
      </w:pPr>
      <w:r>
        <w:t>s</w:t>
      </w:r>
      <w:r w:rsidR="007B4C91">
        <w:t>hut down wind generators and switch to secondary power systems on the days of extensive bird migration</w:t>
      </w:r>
      <w:r>
        <w:t>;</w:t>
      </w:r>
    </w:p>
    <w:p w14:paraId="4B86BB7A" w14:textId="77777777" w:rsidR="003771BB" w:rsidRDefault="003771BB" w:rsidP="003771BB">
      <w:pPr>
        <w:pStyle w:val="Bullet1"/>
      </w:pPr>
      <w:r>
        <w:t>i</w:t>
      </w:r>
      <w:r w:rsidR="007B4C91">
        <w:t>mplement measures to discourage nesting on AtoN equipment</w:t>
      </w:r>
      <w:r>
        <w:t>;</w:t>
      </w:r>
    </w:p>
    <w:p w14:paraId="0D021E5C" w14:textId="0AD32146" w:rsidR="007B4C91" w:rsidRDefault="007B4C91" w:rsidP="003771BB">
      <w:pPr>
        <w:pStyle w:val="Bullet1text"/>
      </w:pPr>
      <w:r>
        <w:t>For example, build separate, higher nesting platforms on AtoN structures or add extensions on lantern stands to keep birds from nesting on the signal equipment itself.</w:t>
      </w:r>
    </w:p>
    <w:p w14:paraId="2553658F" w14:textId="60F2398E" w:rsidR="007B4C91" w:rsidRDefault="003771BB" w:rsidP="003771BB">
      <w:pPr>
        <w:pStyle w:val="Bullet1"/>
      </w:pPr>
      <w:r>
        <w:t>c</w:t>
      </w:r>
      <w:r w:rsidR="007B4C91">
        <w:t>hoose AtoN equipment that has less potential for environmental damage; e.g., use solar power versus primary batteries, diesel, or submarine cable</w:t>
      </w:r>
      <w:r>
        <w:t>;</w:t>
      </w:r>
    </w:p>
    <w:p w14:paraId="0B6BEEA4" w14:textId="378925BE" w:rsidR="007B4C91" w:rsidRDefault="003771BB" w:rsidP="003771BB">
      <w:pPr>
        <w:pStyle w:val="Bullet1"/>
      </w:pPr>
      <w:r>
        <w:t>m</w:t>
      </w:r>
      <w:r w:rsidR="007B4C91">
        <w:t>inimize the impact of the servicing boat's presence</w:t>
      </w:r>
      <w:r>
        <w:t xml:space="preserve">: </w:t>
      </w:r>
      <w:r w:rsidR="007B4C91">
        <w:t>limit the speed to reduce the wake, pay attention to where you anchor, don't leave the engine running</w:t>
      </w:r>
      <w:r>
        <w:t>;</w:t>
      </w:r>
    </w:p>
    <w:p w14:paraId="46AEB094" w14:textId="11F6FFFA" w:rsidR="007B4C91" w:rsidRDefault="003771BB" w:rsidP="003771BB">
      <w:pPr>
        <w:pStyle w:val="Bullet1"/>
      </w:pPr>
      <w:r>
        <w:t>r</w:t>
      </w:r>
      <w:r w:rsidR="007B4C91">
        <w:t>educe the application of antifouling paint, or use non-biocide alternatives</w:t>
      </w:r>
      <w:r>
        <w:t>;</w:t>
      </w:r>
    </w:p>
    <w:p w14:paraId="25D2A1DE" w14:textId="77777777" w:rsidR="003771BB" w:rsidRDefault="003771BB" w:rsidP="003771BB">
      <w:pPr>
        <w:pStyle w:val="Bullet1"/>
      </w:pPr>
      <w:r>
        <w:t>s</w:t>
      </w:r>
      <w:r w:rsidR="007B4C91">
        <w:t>eek out access roads and methods that have the le</w:t>
      </w:r>
      <w:r>
        <w:t>ast impact on the environment;</w:t>
      </w:r>
    </w:p>
    <w:p w14:paraId="36B8F94B" w14:textId="1C988F0D" w:rsidR="007B4C91" w:rsidRDefault="007B4C91" w:rsidP="003771BB">
      <w:pPr>
        <w:pStyle w:val="Bullet1text"/>
      </w:pPr>
      <w:r>
        <w:t>Leave nothing behind.  Bring back old batteries, broken AtoN equipment, partial cans of paint, etc.  Clean up spills immediately.</w:t>
      </w:r>
    </w:p>
    <w:p w14:paraId="71407408" w14:textId="18804DE8" w:rsidR="007B4C91" w:rsidRDefault="003771BB" w:rsidP="003771BB">
      <w:pPr>
        <w:pStyle w:val="Bullet1"/>
      </w:pPr>
      <w:r>
        <w:t>p</w:t>
      </w:r>
      <w:r w:rsidR="007B4C91">
        <w:t>erform concrete work at a yard on shore if possible, rather than pouring on site.</w:t>
      </w:r>
    </w:p>
    <w:p w14:paraId="660C412B" w14:textId="77777777" w:rsidR="003771BB" w:rsidRDefault="003771BB" w:rsidP="003771BB">
      <w:pPr>
        <w:pStyle w:val="Bullet1"/>
      </w:pPr>
      <w:r>
        <w:t>k</w:t>
      </w:r>
      <w:r w:rsidR="007B4C91">
        <w:t>now the env</w:t>
      </w:r>
      <w:r>
        <w:t>ironment you'll be working in.</w:t>
      </w:r>
    </w:p>
    <w:p w14:paraId="50B0432D" w14:textId="7F2CEB61" w:rsidR="007B4C91" w:rsidRDefault="007B4C91" w:rsidP="003771BB">
      <w:pPr>
        <w:pStyle w:val="Bullet1text"/>
      </w:pPr>
      <w:r>
        <w:t>Understanding the habitat will help to avoid harmful mistakes during the planning and execution of AtoN activities. If appropriate, rehabilitate the project site after work is complete.  Pay particular attention to restoring the correct vegetation; i.e., indigenous versus invasive plants.  Some countries have a practice of conserving part of the original vegetation in a nursery during project execution, for replanting after the work is done.</w:t>
      </w:r>
    </w:p>
    <w:p w14:paraId="150E0153" w14:textId="794EE37E" w:rsidR="007B4C91" w:rsidRDefault="007B4C91" w:rsidP="003771BB">
      <w:pPr>
        <w:pStyle w:val="Heading2"/>
      </w:pPr>
      <w:bookmarkStart w:id="56" w:name="_Toc456193277"/>
      <w:r>
        <w:t>Vessel operations in coral habitats</w:t>
      </w:r>
      <w:bookmarkEnd w:id="56"/>
    </w:p>
    <w:p w14:paraId="627A5155" w14:textId="77777777" w:rsidR="003771BB" w:rsidRPr="003771BB" w:rsidRDefault="003771BB" w:rsidP="003771BB">
      <w:pPr>
        <w:pStyle w:val="Heading2separationline"/>
      </w:pPr>
    </w:p>
    <w:p w14:paraId="555576D0" w14:textId="77777777" w:rsidR="007B4C91" w:rsidRDefault="007B4C91" w:rsidP="007B4C91">
      <w:pPr>
        <w:pStyle w:val="BodyText"/>
      </w:pPr>
      <w:r>
        <w:t xml:space="preserve">Many AtoN activities are carried out in the vicinity of marine, coastal and riverine habitats. </w:t>
      </w:r>
    </w:p>
    <w:p w14:paraId="4ABBE31A" w14:textId="500FAA2F" w:rsidR="007B4C91" w:rsidRDefault="007B4C91" w:rsidP="007B4C91">
      <w:pPr>
        <w:pStyle w:val="BodyText"/>
      </w:pPr>
      <w:r>
        <w:t>In many cases, due to the nature of the AtoN, they are located in areas where pristine or ecologically sensitive habitats have been identified.  It is therefore important that there is a full understanding of all sites where an AtoN entity may operate, including any site specific environmental issues, the full scope of activities and their impacts and the mitigation controls required to reduce environmental impact to an acceptable level.  Environmental issues related to working in marin</w:t>
      </w:r>
      <w:r w:rsidR="003771BB">
        <w:t>e habitats are many and varied.</w:t>
      </w:r>
    </w:p>
    <w:p w14:paraId="2504389C" w14:textId="2B7A095E" w:rsidR="007B4C91" w:rsidRDefault="007B4C91" w:rsidP="007B4C91">
      <w:pPr>
        <w:pStyle w:val="BodyText"/>
      </w:pPr>
      <w:r>
        <w:t>Following are some examples and considerations</w:t>
      </w:r>
      <w:r w:rsidR="003771BB">
        <w:t>:</w:t>
      </w:r>
    </w:p>
    <w:p w14:paraId="494479E9" w14:textId="61D2A40F" w:rsidR="003771BB" w:rsidRDefault="007B4C91" w:rsidP="003771BB">
      <w:pPr>
        <w:pStyle w:val="Bullet1"/>
      </w:pPr>
      <w:r>
        <w:t>AtoN entities should ensure that they are aware of the environmental status of all areas they operate in, whether this be through consultation with local stakeholders, appropriate government organizations, or non-gove</w:t>
      </w:r>
      <w:r w:rsidR="003771BB">
        <w:t>rnmental organisations (NGOs);</w:t>
      </w:r>
    </w:p>
    <w:p w14:paraId="2DFC7C2F" w14:textId="6305C732" w:rsidR="007B4C91" w:rsidRDefault="007B4C91" w:rsidP="003771BB">
      <w:pPr>
        <w:pStyle w:val="Bullet1text"/>
      </w:pPr>
      <w:r>
        <w:t>Where possible, appropriate assessments should be undertaken to assess the ecological, social and general environmental value of the site.  Assessment of a site will allow the entity to develop and implement appropriate environmental management and monitoring controls.</w:t>
      </w:r>
    </w:p>
    <w:p w14:paraId="4A34E3CD" w14:textId="3C9D2D59" w:rsidR="007B4C91" w:rsidRDefault="003771BB" w:rsidP="003771BB">
      <w:pPr>
        <w:pStyle w:val="Bullet1"/>
      </w:pPr>
      <w:r>
        <w:lastRenderedPageBreak/>
        <w:t>r</w:t>
      </w:r>
      <w:r w:rsidR="007B4C91">
        <w:t xml:space="preserve">econnaissance of regular anchorages in order to choose the most appropriate anchorages, with priority given on placing anchors in areas of low ecological value, such as </w:t>
      </w:r>
      <w:r w:rsidR="005B5116">
        <w:t>a sandy or muddy seabed</w:t>
      </w:r>
      <w:r>
        <w:t>;</w:t>
      </w:r>
    </w:p>
    <w:p w14:paraId="6A14094F" w14:textId="5C0F3A36" w:rsidR="007B4C91" w:rsidRDefault="003771BB" w:rsidP="003771BB">
      <w:pPr>
        <w:pStyle w:val="Bullet1"/>
      </w:pPr>
      <w:r>
        <w:t>u</w:t>
      </w:r>
      <w:r w:rsidR="007B4C91">
        <w:t>se of appropriately designed moorings wherever possible, to avoid the use of anchors</w:t>
      </w:r>
      <w:r>
        <w:t>;</w:t>
      </w:r>
    </w:p>
    <w:p w14:paraId="1DB613BD" w14:textId="59FE68E6" w:rsidR="007B4C91" w:rsidRDefault="003771BB" w:rsidP="003771BB">
      <w:pPr>
        <w:pStyle w:val="Bullet1"/>
      </w:pPr>
      <w:r>
        <w:t>r</w:t>
      </w:r>
      <w:r w:rsidR="007B4C91">
        <w:t>econnaissance of transit routes and identification of alternatives</w:t>
      </w:r>
      <w:r>
        <w:t>;</w:t>
      </w:r>
    </w:p>
    <w:p w14:paraId="6D1FECAF" w14:textId="1580C1DE" w:rsidR="007B4C91" w:rsidRDefault="003771BB" w:rsidP="003771BB">
      <w:pPr>
        <w:pStyle w:val="Bullet1"/>
      </w:pPr>
      <w:r>
        <w:t>r</w:t>
      </w:r>
      <w:r w:rsidR="007B4C91">
        <w:t>econnaissance and identification of access routes between shore and land, to avoid disturbance to near-shore and foreshore marine habitats</w:t>
      </w:r>
      <w:r>
        <w:t>;</w:t>
      </w:r>
    </w:p>
    <w:p w14:paraId="7CC7EA29" w14:textId="2F768A0E" w:rsidR="007B4C91" w:rsidRDefault="003771BB" w:rsidP="003771BB">
      <w:pPr>
        <w:pStyle w:val="Bullet1"/>
      </w:pPr>
      <w:r>
        <w:t>a</w:t>
      </w:r>
      <w:r w:rsidR="007B4C91">
        <w:t>ppropriate choice of weather for movement of vessels and construction platforms.</w:t>
      </w:r>
    </w:p>
    <w:p w14:paraId="1C6F1903" w14:textId="2D19CC15" w:rsidR="007B4C91" w:rsidRDefault="003771BB" w:rsidP="003771BB">
      <w:pPr>
        <w:pStyle w:val="Heading2"/>
      </w:pPr>
      <w:bookmarkStart w:id="57" w:name="_Toc456193278"/>
      <w:r>
        <w:t>Contaminated land</w:t>
      </w:r>
      <w:bookmarkEnd w:id="57"/>
    </w:p>
    <w:p w14:paraId="082C788F" w14:textId="77777777" w:rsidR="003771BB" w:rsidRPr="003771BB" w:rsidRDefault="003771BB" w:rsidP="003771BB">
      <w:pPr>
        <w:pStyle w:val="Heading2separationline"/>
      </w:pPr>
    </w:p>
    <w:p w14:paraId="6D1F5424" w14:textId="78BC9B3A" w:rsidR="007B4C91" w:rsidRDefault="007B4C91" w:rsidP="007B4C91">
      <w:pPr>
        <w:pStyle w:val="BodyText"/>
      </w:pPr>
      <w:r>
        <w:t>Environmental restoration refers to a comprehensive effort to identify and remediate past hazardous waste sites at AtoN locations.  These properties could have contaminated groundwater, surface water, soil or air.  The contamination could have come from numerous sources, including operations, or processes carried out by the Authority currently, or in the past; operations or processes carried out by previous property owners, such as military organizations or industrial concerns; or from the property of adjacent landowners.  In addition to the largely invisible contaminants, there could be an issue with larger items of junk, which are not only an eyesore but may be leaching contaminants such as printed circuit boards (PCBs), lead, or hydrocarbons in</w:t>
      </w:r>
      <w:r w:rsidR="003771BB">
        <w:t>to the ground and ground water.</w:t>
      </w:r>
    </w:p>
    <w:p w14:paraId="65EBD0ED" w14:textId="77777777" w:rsidR="007B4C91" w:rsidRDefault="007B4C91" w:rsidP="007B4C91">
      <w:pPr>
        <w:pStyle w:val="BodyText"/>
      </w:pPr>
      <w:r>
        <w:t>Here are ways to handle land contamination:</w:t>
      </w:r>
    </w:p>
    <w:p w14:paraId="65DA0534" w14:textId="77777777" w:rsidR="003771BB" w:rsidRDefault="003771BB" w:rsidP="003771BB">
      <w:pPr>
        <w:pStyle w:val="Bullet1"/>
      </w:pPr>
      <w:r>
        <w:t>a</w:t>
      </w:r>
      <w:r w:rsidR="007B4C91">
        <w:t>void contamination legacies by t</w:t>
      </w:r>
      <w:r>
        <w:t>aking preventive measures now;</w:t>
      </w:r>
    </w:p>
    <w:p w14:paraId="22BB0B03" w14:textId="7806938C" w:rsidR="007B4C91" w:rsidRDefault="007B4C91" w:rsidP="003771BB">
      <w:pPr>
        <w:pStyle w:val="Bullet1text"/>
      </w:pPr>
      <w:r>
        <w:t>Identify past activities in order to determine likely contaminants.</w:t>
      </w:r>
    </w:p>
    <w:p w14:paraId="46CFAC2F" w14:textId="77777777" w:rsidR="003771BB" w:rsidRDefault="003771BB" w:rsidP="003771BB">
      <w:pPr>
        <w:pStyle w:val="Bullet1"/>
      </w:pPr>
      <w:r>
        <w:t>t</w:t>
      </w:r>
      <w:r w:rsidR="007B4C91">
        <w:t xml:space="preserve">he order in which the Authority conducts restoration and clean-up activities may be based on a "worst-first" scenario that assigns the highest and most immediate priority to those facilities representing the greatest hazard to the environment and to public health </w:t>
      </w:r>
      <w:r>
        <w:t>and welfare.</w:t>
      </w:r>
    </w:p>
    <w:p w14:paraId="750C0BE3" w14:textId="48E24BE4" w:rsidR="007B4C91" w:rsidRDefault="007B4C91" w:rsidP="003771BB">
      <w:pPr>
        <w:pStyle w:val="Bullet1text"/>
      </w:pPr>
      <w:r>
        <w:t>Some of the criteria used to assign priority could be: imminent and substantial danger to public health or welfare; anticipated danger in the near-term from potential accident, deterioration or failure of safeguards while attempting clean-up or restoration; an ongoing condition with unknown, but potentially serious health consequences unless action is taken; and legally-binding agreements with regulatory agencies.</w:t>
      </w:r>
    </w:p>
    <w:p w14:paraId="6A30F009" w14:textId="2C8634FC" w:rsidR="007B4C91" w:rsidRDefault="007B4C91" w:rsidP="003771BB">
      <w:pPr>
        <w:pStyle w:val="Heading2"/>
      </w:pPr>
      <w:bookmarkStart w:id="58" w:name="_Toc456193279"/>
      <w:r>
        <w:t>Erosion Management</w:t>
      </w:r>
      <w:bookmarkEnd w:id="58"/>
    </w:p>
    <w:p w14:paraId="33AB6224" w14:textId="77777777" w:rsidR="003771BB" w:rsidRPr="003771BB" w:rsidRDefault="003771BB" w:rsidP="003771BB">
      <w:pPr>
        <w:pStyle w:val="Heading2separationline"/>
      </w:pPr>
    </w:p>
    <w:p w14:paraId="72756AC0" w14:textId="5D2DBE32" w:rsidR="007B4C91" w:rsidRDefault="007B4C91" w:rsidP="007B4C91">
      <w:pPr>
        <w:pStyle w:val="BodyText"/>
      </w:pPr>
      <w:r>
        <w:t>Erosion management includes prevention, mitigation and remediation</w:t>
      </w:r>
      <w:r w:rsidR="003771BB">
        <w:t xml:space="preserve"> of soil erosion at AtoN sites.</w:t>
      </w:r>
    </w:p>
    <w:p w14:paraId="1D8D2DA8" w14:textId="77777777" w:rsidR="007B4C91" w:rsidRDefault="007B4C91" w:rsidP="007B4C91">
      <w:pPr>
        <w:pStyle w:val="BodyText"/>
      </w:pPr>
      <w:r>
        <w:t>A suite of erosion management measures may include:</w:t>
      </w:r>
    </w:p>
    <w:p w14:paraId="4C1D3AB5" w14:textId="1AE2B8D5" w:rsidR="007B4C91" w:rsidRDefault="003771BB" w:rsidP="003771BB">
      <w:pPr>
        <w:pStyle w:val="Bullet1"/>
      </w:pPr>
      <w:r>
        <w:t>c</w:t>
      </w:r>
      <w:r w:rsidR="007B4C91">
        <w:t xml:space="preserve">areful site selection taking into account </w:t>
      </w:r>
      <w:r w:rsidR="005279F2">
        <w:t>site hydrology, soil conditions and weather conditions;</w:t>
      </w:r>
    </w:p>
    <w:p w14:paraId="1861FFD5" w14:textId="10126392" w:rsidR="007B4C91" w:rsidRDefault="003771BB" w:rsidP="003771BB">
      <w:pPr>
        <w:pStyle w:val="Bullet1"/>
      </w:pPr>
      <w:r>
        <w:t>s</w:t>
      </w:r>
      <w:r w:rsidR="007B4C91">
        <w:t>election of the most appropriate structure or AtoN type</w:t>
      </w:r>
      <w:r w:rsidR="005279F2">
        <w:t>;</w:t>
      </w:r>
    </w:p>
    <w:p w14:paraId="45480ACD" w14:textId="47962018" w:rsidR="005279F2" w:rsidRDefault="007B4C91" w:rsidP="003771BB">
      <w:pPr>
        <w:pStyle w:val="Bullet1"/>
      </w:pPr>
      <w:r>
        <w:t xml:space="preserve">prevention – reduce the likelihood of erosion initiating by increasing awareness of erosion processes, causes, </w:t>
      </w:r>
      <w:r w:rsidR="005279F2">
        <w:t>impacts and treatment options;</w:t>
      </w:r>
    </w:p>
    <w:p w14:paraId="02A04C33" w14:textId="059E2B09" w:rsidR="007B4C91" w:rsidRDefault="007B4C91" w:rsidP="005279F2">
      <w:pPr>
        <w:pStyle w:val="Bullet1text"/>
      </w:pPr>
      <w:r>
        <w:t>For example, restricting vehicle movements during wet conditions</w:t>
      </w:r>
      <w:r w:rsidR="005279F2">
        <w:t>.</w:t>
      </w:r>
    </w:p>
    <w:p w14:paraId="5A97EE62" w14:textId="0E6F92FA" w:rsidR="007B4C91" w:rsidRDefault="007B4C91" w:rsidP="003771BB">
      <w:pPr>
        <w:pStyle w:val="Bullet1"/>
      </w:pPr>
      <w:r>
        <w:t>remediation – reduce the on-site and off-site impacts of erosion through remediation of active erosion sites e.g. re-vegetation, earthworks and structures</w:t>
      </w:r>
      <w:r w:rsidR="005279F2">
        <w:t>;</w:t>
      </w:r>
    </w:p>
    <w:p w14:paraId="11A105BD" w14:textId="2E7D0D2F" w:rsidR="007B4C91" w:rsidRDefault="007B4C91" w:rsidP="003771BB">
      <w:pPr>
        <w:pStyle w:val="Bullet1"/>
      </w:pPr>
      <w:r>
        <w:t>co</w:t>
      </w:r>
      <w:r w:rsidR="003771BB">
        <w:t>-</w:t>
      </w:r>
      <w:r>
        <w:t>ordinate, monitor and evaluate plan implementation and achievements</w:t>
      </w:r>
      <w:r w:rsidR="005279F2">
        <w:t>;</w:t>
      </w:r>
    </w:p>
    <w:p w14:paraId="6965EFDC" w14:textId="68F76AEA" w:rsidR="007B4C91" w:rsidRDefault="007B4C91" w:rsidP="003771BB">
      <w:pPr>
        <w:pStyle w:val="Bullet1"/>
      </w:pPr>
      <w:r>
        <w:t>minimise on-site and off-site impacts of erosion at times of natural disturbance:</w:t>
      </w:r>
      <w:r w:rsidR="005279F2">
        <w:t xml:space="preserve"> fire, flood, drought, cyclones</w:t>
      </w:r>
      <w:r>
        <w:t xml:space="preserve"> and earth quakes</w:t>
      </w:r>
      <w:r w:rsidR="005279F2">
        <w:t>;</w:t>
      </w:r>
    </w:p>
    <w:p w14:paraId="06AFC0B7" w14:textId="06D9761C" w:rsidR="007B4C91" w:rsidRDefault="007B4C91" w:rsidP="003771BB">
      <w:pPr>
        <w:pStyle w:val="Bullet1"/>
      </w:pPr>
      <w:r>
        <w:t>communication – educate personnel on the causes and impacts o</w:t>
      </w:r>
      <w:r w:rsidR="003771BB">
        <w:t>f erosion on-site and off-site.</w:t>
      </w:r>
    </w:p>
    <w:p w14:paraId="1F80CE47" w14:textId="3899821F" w:rsidR="007B4C91" w:rsidRDefault="007B4C91" w:rsidP="003771BB">
      <w:pPr>
        <w:pStyle w:val="BodyText"/>
      </w:pPr>
      <w:r>
        <w:lastRenderedPageBreak/>
        <w:t>Installation of erosion and sediment control measures should take into account site conditions inclu</w:t>
      </w:r>
      <w:r w:rsidR="003771BB">
        <w:t>ding:</w:t>
      </w:r>
    </w:p>
    <w:p w14:paraId="2B762A33" w14:textId="7D065CD8" w:rsidR="007B4C91" w:rsidRDefault="007B4C91" w:rsidP="003771BB">
      <w:pPr>
        <w:pStyle w:val="Bullet1"/>
      </w:pPr>
      <w:r>
        <w:t>soil type and erodibility potential</w:t>
      </w:r>
      <w:r w:rsidR="003771BB">
        <w:t>;</w:t>
      </w:r>
    </w:p>
    <w:p w14:paraId="6F3DA70A" w14:textId="6F39F2C7" w:rsidR="007B4C91" w:rsidRDefault="007B4C91" w:rsidP="003771BB">
      <w:pPr>
        <w:pStyle w:val="Bullet1"/>
      </w:pPr>
      <w:r>
        <w:t>slope</w:t>
      </w:r>
      <w:r w:rsidR="003771BB">
        <w:t>;</w:t>
      </w:r>
    </w:p>
    <w:p w14:paraId="2B3E1389" w14:textId="13E0E27F" w:rsidR="007B4C91" w:rsidRDefault="007B4C91" w:rsidP="003771BB">
      <w:pPr>
        <w:pStyle w:val="Bullet1"/>
      </w:pPr>
      <w:r>
        <w:t>rainfall frequency and intensity</w:t>
      </w:r>
      <w:r w:rsidR="003771BB">
        <w:t>;</w:t>
      </w:r>
    </w:p>
    <w:p w14:paraId="07802DA3" w14:textId="28221A4A" w:rsidR="007B4C91" w:rsidRDefault="007B4C91" w:rsidP="003771BB">
      <w:pPr>
        <w:pStyle w:val="Bullet1"/>
      </w:pPr>
      <w:r>
        <w:t>catchment size and therefore required capacity and co-ordination of control structures</w:t>
      </w:r>
      <w:r w:rsidR="003771BB">
        <w:t>;</w:t>
      </w:r>
    </w:p>
    <w:p w14:paraId="5B6388E6" w14:textId="7F945047" w:rsidR="007B4C91" w:rsidRDefault="003771BB" w:rsidP="003771BB">
      <w:pPr>
        <w:pStyle w:val="Bullet1"/>
      </w:pPr>
      <w:r>
        <w:t>vegetation cover;</w:t>
      </w:r>
    </w:p>
    <w:p w14:paraId="1487D2B9" w14:textId="77D8B9FD" w:rsidR="007B4C91" w:rsidRDefault="007B4C91" w:rsidP="003771BB">
      <w:pPr>
        <w:pStyle w:val="Bullet1"/>
      </w:pPr>
      <w:r>
        <w:t>proximity to sensitive environments</w:t>
      </w:r>
      <w:r w:rsidR="003771BB">
        <w:t>.</w:t>
      </w:r>
    </w:p>
    <w:p w14:paraId="39ABBDA7" w14:textId="655A1E65" w:rsidR="007B4C91" w:rsidRDefault="007B4C91" w:rsidP="005279F2">
      <w:pPr>
        <w:pStyle w:val="Heading2"/>
      </w:pPr>
      <w:bookmarkStart w:id="59" w:name="_Toc456193280"/>
      <w:r>
        <w:t>Habitat Protection / Protection of Flora and Fauna</w:t>
      </w:r>
      <w:bookmarkEnd w:id="59"/>
    </w:p>
    <w:p w14:paraId="4D4CF530" w14:textId="77777777" w:rsidR="005279F2" w:rsidRPr="005279F2" w:rsidRDefault="005279F2" w:rsidP="005279F2">
      <w:pPr>
        <w:pStyle w:val="Heading2separationline"/>
      </w:pPr>
    </w:p>
    <w:p w14:paraId="0C977D39" w14:textId="77777777" w:rsidR="007B4C91" w:rsidRDefault="007B4C91" w:rsidP="007B4C91">
      <w:pPr>
        <w:pStyle w:val="BodyText"/>
      </w:pPr>
      <w:r>
        <w:t>As part of responsible environmental stewardship, an organisation should take into account habitat protection, or biodiversity conservation, including terrestrial and marine ecosystems, and flora and fauna communities which may be affected by AtoN infrastructure or operational activities.</w:t>
      </w:r>
    </w:p>
    <w:p w14:paraId="2AABA71C" w14:textId="77777777" w:rsidR="007B4C91" w:rsidRDefault="007B4C91" w:rsidP="007B4C91">
      <w:pPr>
        <w:pStyle w:val="BodyText"/>
      </w:pPr>
      <w:r>
        <w:t>Terrestrial ecosystems are generally recognized by the characteristic vegetation they support, for example; type of grasslands, forests, heathlands, inland waters and coasts.</w:t>
      </w:r>
    </w:p>
    <w:p w14:paraId="1636A7E1" w14:textId="77777777" w:rsidR="007B4C91" w:rsidRDefault="007B4C91" w:rsidP="007B4C91">
      <w:pPr>
        <w:pStyle w:val="BodyText"/>
      </w:pPr>
      <w:r>
        <w:t>Marine ecosystems are the combination of the animals and plants which depend on each other in some way that make up marine communities, and the physical environment that supports them.</w:t>
      </w:r>
    </w:p>
    <w:p w14:paraId="49D319E3" w14:textId="77777777" w:rsidR="007B4C91" w:rsidRDefault="007B4C91" w:rsidP="007B4C91">
      <w:pPr>
        <w:pStyle w:val="BodyText"/>
      </w:pPr>
      <w:r>
        <w:t>A number of conservation and sustainable environmental practices may be implemented:</w:t>
      </w:r>
    </w:p>
    <w:p w14:paraId="4294E751" w14:textId="239A7A51" w:rsidR="007B4C91" w:rsidRDefault="005279F2" w:rsidP="005279F2">
      <w:pPr>
        <w:pStyle w:val="Bullet1"/>
      </w:pPr>
      <w:r>
        <w:t>e</w:t>
      </w:r>
      <w:r w:rsidR="007B4C91">
        <w:t>nsure compliance with relevant government legislative framework and policies and any international agreements or treaties on protection of native plant and animal species</w:t>
      </w:r>
      <w:r>
        <w:t>;</w:t>
      </w:r>
    </w:p>
    <w:p w14:paraId="657ADDB3" w14:textId="6924EFB9" w:rsidR="007B4C91" w:rsidRDefault="007B4C91" w:rsidP="005279F2">
      <w:pPr>
        <w:pStyle w:val="Bullet1"/>
      </w:pPr>
      <w:r>
        <w:t>provide a risk assessment and mitigation strategies for existing flora and fauna</w:t>
      </w:r>
      <w:r w:rsidR="005279F2">
        <w:t>;</w:t>
      </w:r>
    </w:p>
    <w:p w14:paraId="3597FC9C" w14:textId="46B61F6E" w:rsidR="007B4C91" w:rsidRDefault="007B4C91" w:rsidP="005279F2">
      <w:pPr>
        <w:pStyle w:val="Bullet1"/>
      </w:pPr>
      <w:r>
        <w:t>establish a baseline inventory of present flora and fauna and any threatened species</w:t>
      </w:r>
      <w:r w:rsidR="005279F2">
        <w:t>;</w:t>
      </w:r>
    </w:p>
    <w:p w14:paraId="22C2CBAF" w14:textId="5596CE35" w:rsidR="007B4C91" w:rsidRDefault="007B4C91" w:rsidP="005279F2">
      <w:pPr>
        <w:pStyle w:val="Bullet1"/>
      </w:pPr>
      <w:r>
        <w:t>identify sites regarded as significant breeding and nesting sites for year round resident birds or migratory birds or marine creatures where special care must be taken at sensitive times to not disturb nesting and foraging</w:t>
      </w:r>
      <w:r w:rsidR="005279F2">
        <w:t>;</w:t>
      </w:r>
    </w:p>
    <w:p w14:paraId="611DA37A" w14:textId="77777777" w:rsidR="005279F2" w:rsidRDefault="007B4C91" w:rsidP="005279F2">
      <w:pPr>
        <w:pStyle w:val="Bullet1"/>
      </w:pPr>
      <w:r>
        <w:t>consider any quarantine management measures imposed by regulatory authorities and how they impact on AtoN procedures, specifications, roles and responsibilities of personnel</w:t>
      </w:r>
      <w:r w:rsidR="005279F2">
        <w:t>;</w:t>
      </w:r>
    </w:p>
    <w:p w14:paraId="260CB857" w14:textId="49156A2B" w:rsidR="007B4C91" w:rsidRDefault="007B4C91" w:rsidP="005279F2">
      <w:pPr>
        <w:pStyle w:val="Bullet1text"/>
      </w:pPr>
      <w:r>
        <w:t>Identify changes to operational activities or processes that could have an impact on quarantine, and define and implement measures to minimise quarantine risks</w:t>
      </w:r>
    </w:p>
    <w:p w14:paraId="5108AB2F" w14:textId="7968CC48" w:rsidR="007B4C91" w:rsidRDefault="007B4C91" w:rsidP="005279F2">
      <w:pPr>
        <w:pStyle w:val="Bullet1"/>
      </w:pPr>
      <w:r>
        <w:t>ensure an appropriate policy is in place for managing established or introduced weeds.</w:t>
      </w:r>
    </w:p>
    <w:p w14:paraId="549C1226" w14:textId="78533350" w:rsidR="007B4C91" w:rsidRDefault="007B4C91" w:rsidP="005279F2">
      <w:pPr>
        <w:pStyle w:val="Heading2"/>
      </w:pPr>
      <w:bookmarkStart w:id="60" w:name="_Toc456193281"/>
      <w:r>
        <w:t>Prevention of Introduction of non-endemic species and diseases</w:t>
      </w:r>
      <w:bookmarkEnd w:id="60"/>
    </w:p>
    <w:p w14:paraId="2AE4859D" w14:textId="77777777" w:rsidR="005279F2" w:rsidRPr="005279F2" w:rsidRDefault="005279F2" w:rsidP="005279F2">
      <w:pPr>
        <w:pStyle w:val="Heading2separationline"/>
      </w:pPr>
    </w:p>
    <w:p w14:paraId="0271211D" w14:textId="77777777" w:rsidR="007B4C91" w:rsidRDefault="007B4C91" w:rsidP="007B4C91">
      <w:pPr>
        <w:pStyle w:val="BodyText"/>
      </w:pPr>
      <w:r>
        <w:t>Maintenance and construction activities can be conducted in areas of environmental significance and the introduction of non-endemic species and diseases could have a detrimental effect on the ecosystem.</w:t>
      </w:r>
    </w:p>
    <w:p w14:paraId="490FF8D3" w14:textId="11A8FE79" w:rsidR="007B4C91" w:rsidRDefault="007B4C91" w:rsidP="007B4C91">
      <w:pPr>
        <w:pStyle w:val="BodyText"/>
      </w:pPr>
      <w:r>
        <w:t>Non-endemic species and diseases can be transferred from site to site by the means of human interaction during AtoN maintenance and construction activities.  Species and diseases can be transferred to site on equipment, tools, materials, machinery and workers</w:t>
      </w:r>
      <w:r w:rsidR="005279F2">
        <w:t>’</w:t>
      </w:r>
      <w:r>
        <w:t xml:space="preserve"> personal protective clothing.  One of the common causes of transfer is within dirt.</w:t>
      </w:r>
    </w:p>
    <w:p w14:paraId="04C9A5B4" w14:textId="77777777" w:rsidR="007B4C91" w:rsidRDefault="007B4C91" w:rsidP="007B4C91">
      <w:pPr>
        <w:pStyle w:val="BodyText"/>
      </w:pPr>
      <w:r>
        <w:t>Typical issues are the transfer of:</w:t>
      </w:r>
    </w:p>
    <w:p w14:paraId="46E695D9" w14:textId="11AB1B6B" w:rsidR="007B4C91" w:rsidRDefault="005279F2" w:rsidP="005279F2">
      <w:pPr>
        <w:pStyle w:val="Bullet1"/>
      </w:pPr>
      <w:r>
        <w:t>w</w:t>
      </w:r>
      <w:r w:rsidR="007B4C91">
        <w:t>eeds</w:t>
      </w:r>
      <w:r>
        <w:t>;</w:t>
      </w:r>
    </w:p>
    <w:p w14:paraId="170F8D29" w14:textId="1FD3857F" w:rsidR="007B4C91" w:rsidRDefault="005279F2" w:rsidP="005279F2">
      <w:pPr>
        <w:pStyle w:val="Bullet1"/>
      </w:pPr>
      <w:r>
        <w:t>r</w:t>
      </w:r>
      <w:r w:rsidR="007B4C91">
        <w:t>odents</w:t>
      </w:r>
      <w:r>
        <w:t>;</w:t>
      </w:r>
    </w:p>
    <w:p w14:paraId="4AA723E1" w14:textId="114D9CE0" w:rsidR="007B4C91" w:rsidRDefault="005279F2" w:rsidP="005279F2">
      <w:pPr>
        <w:pStyle w:val="Bullet1"/>
      </w:pPr>
      <w:r>
        <w:t>i</w:t>
      </w:r>
      <w:r w:rsidR="007B4C91">
        <w:t>nsects</w:t>
      </w:r>
      <w:r>
        <w:t>;</w:t>
      </w:r>
    </w:p>
    <w:p w14:paraId="09183B3E" w14:textId="02EC24A7" w:rsidR="007B4C91" w:rsidRDefault="005279F2" w:rsidP="005279F2">
      <w:pPr>
        <w:pStyle w:val="Bullet1"/>
      </w:pPr>
      <w:r>
        <w:lastRenderedPageBreak/>
        <w:t>d</w:t>
      </w:r>
      <w:r w:rsidR="007B4C91">
        <w:t>iseases</w:t>
      </w:r>
      <w:r>
        <w:t>;</w:t>
      </w:r>
    </w:p>
    <w:p w14:paraId="01A57E76" w14:textId="77777777" w:rsidR="007B4C91" w:rsidRDefault="007B4C91" w:rsidP="007B4C91">
      <w:pPr>
        <w:pStyle w:val="BodyText"/>
      </w:pPr>
      <w:r>
        <w:t>Likely controls are:</w:t>
      </w:r>
    </w:p>
    <w:p w14:paraId="44F12C8A" w14:textId="24B82718" w:rsidR="007B4C91" w:rsidRDefault="005279F2" w:rsidP="005279F2">
      <w:pPr>
        <w:pStyle w:val="Bullet1"/>
      </w:pPr>
      <w:r>
        <w:t>i</w:t>
      </w:r>
      <w:r w:rsidR="007B4C91">
        <w:t xml:space="preserve">nspection prior </w:t>
      </w:r>
      <w:r>
        <w:t>to mobilizing or entry to site:</w:t>
      </w:r>
    </w:p>
    <w:p w14:paraId="73468266" w14:textId="02EA95C8" w:rsidR="007B4C91" w:rsidRDefault="005279F2" w:rsidP="005279F2">
      <w:pPr>
        <w:pStyle w:val="Bullet2"/>
      </w:pPr>
      <w:r>
        <w:t>c</w:t>
      </w:r>
      <w:r w:rsidR="007B4C91">
        <w:t>onstruction and maintenance materials inspection;</w:t>
      </w:r>
    </w:p>
    <w:p w14:paraId="7305674E" w14:textId="4BB671F5" w:rsidR="007B4C91" w:rsidRDefault="005279F2" w:rsidP="005279F2">
      <w:pPr>
        <w:pStyle w:val="Bullet2"/>
      </w:pPr>
      <w:r>
        <w:t>c</w:t>
      </w:r>
      <w:r w:rsidR="007B4C91">
        <w:t>ools and equipment inspections</w:t>
      </w:r>
      <w:r>
        <w:t>.</w:t>
      </w:r>
    </w:p>
    <w:p w14:paraId="31591D0A" w14:textId="408689DC" w:rsidR="007B4C91" w:rsidRDefault="005279F2" w:rsidP="005279F2">
      <w:pPr>
        <w:pStyle w:val="Bullet1"/>
      </w:pPr>
      <w:r>
        <w:t>c</w:t>
      </w:r>
      <w:r w:rsidR="007B4C91">
        <w:t>leaning and sanitization prior to mobilizing or entry to site:</w:t>
      </w:r>
    </w:p>
    <w:p w14:paraId="42BBCC4B" w14:textId="481575D2" w:rsidR="007B4C91" w:rsidRDefault="005279F2" w:rsidP="005279F2">
      <w:pPr>
        <w:pStyle w:val="Bullet2"/>
      </w:pPr>
      <w:r>
        <w:t>w</w:t>
      </w:r>
      <w:r w:rsidR="007B4C91">
        <w:t>ashing down all equipment and machinery</w:t>
      </w:r>
      <w:r>
        <w:t>;</w:t>
      </w:r>
    </w:p>
    <w:p w14:paraId="399933E9" w14:textId="148E6430" w:rsidR="007B4C91" w:rsidRDefault="005279F2" w:rsidP="005279F2">
      <w:pPr>
        <w:pStyle w:val="Bullet2"/>
      </w:pPr>
      <w:r>
        <w:t>w</w:t>
      </w:r>
      <w:r w:rsidR="007B4C91">
        <w:t>ashing and cleaning workers</w:t>
      </w:r>
      <w:r>
        <w:t>’</w:t>
      </w:r>
      <w:r w:rsidR="007B4C91">
        <w:t xml:space="preserve"> tools and personal protective clothing (especi</w:t>
      </w:r>
      <w:r>
        <w:t>ally boots).</w:t>
      </w:r>
    </w:p>
    <w:p w14:paraId="4569433E" w14:textId="313EAFFA" w:rsidR="007B4C91" w:rsidRDefault="007B4C91" w:rsidP="005279F2">
      <w:pPr>
        <w:pStyle w:val="Heading1"/>
      </w:pPr>
      <w:bookmarkStart w:id="61" w:name="_Toc456193282"/>
      <w:r>
        <w:t>CONCLUSION</w:t>
      </w:r>
      <w:bookmarkEnd w:id="61"/>
    </w:p>
    <w:p w14:paraId="4CF1D9D8" w14:textId="77777777" w:rsidR="005279F2" w:rsidRPr="005279F2" w:rsidRDefault="005279F2" w:rsidP="005279F2">
      <w:pPr>
        <w:pStyle w:val="Heading1separatationline"/>
      </w:pPr>
    </w:p>
    <w:p w14:paraId="724573F1" w14:textId="77777777" w:rsidR="007B4C91" w:rsidRDefault="007B4C91" w:rsidP="007B4C91">
      <w:pPr>
        <w:pStyle w:val="BodyText"/>
      </w:pPr>
      <w:r w:rsidRPr="005279F2">
        <w:rPr>
          <w:color w:val="FF0000"/>
          <w:highlight w:val="yellow"/>
        </w:rPr>
        <w:t>Relevant text to be added.</w:t>
      </w:r>
    </w:p>
    <w:p w14:paraId="09EA3DAF" w14:textId="3BADA482" w:rsidR="006744D8" w:rsidRDefault="006744D8" w:rsidP="009B7660">
      <w:pPr>
        <w:pStyle w:val="Heading1"/>
      </w:pPr>
      <w:bookmarkStart w:id="62" w:name="_Toc456193283"/>
      <w:r>
        <w:t>ACRONYMS</w:t>
      </w:r>
      <w:bookmarkEnd w:id="62"/>
    </w:p>
    <w:p w14:paraId="12A3BEA4" w14:textId="77777777" w:rsidR="009B7660" w:rsidRDefault="009B7660" w:rsidP="009B7660">
      <w:pPr>
        <w:pStyle w:val="Heading1separatationline"/>
      </w:pPr>
    </w:p>
    <w:p w14:paraId="32516A49" w14:textId="0FFC3BBE" w:rsidR="009B7660" w:rsidRDefault="009B7660" w:rsidP="009B7660">
      <w:pPr>
        <w:pStyle w:val="Acronym"/>
        <w:rPr>
          <w:ins w:id="63" w:author="Adam Hay" w:date="2015-11-18T01:38:00Z"/>
          <w:snapToGrid w:val="0"/>
          <w:lang w:eastAsia="de-DE"/>
        </w:rPr>
      </w:pPr>
      <w:ins w:id="64" w:author="James Collocott" w:date="2015-11-03T15:00:00Z">
        <w:r w:rsidRPr="009B7660">
          <w:rPr>
            <w:snapToGrid w:val="0"/>
            <w:lang w:eastAsia="de-DE"/>
          </w:rPr>
          <w:t xml:space="preserve">AtoN </w:t>
        </w:r>
        <w:r w:rsidRPr="009B7660">
          <w:rPr>
            <w:snapToGrid w:val="0"/>
            <w:lang w:eastAsia="de-DE"/>
          </w:rPr>
          <w:tab/>
          <w:t>Aid</w:t>
        </w:r>
      </w:ins>
      <w:r>
        <w:rPr>
          <w:snapToGrid w:val="0"/>
          <w:lang w:eastAsia="de-DE"/>
        </w:rPr>
        <w:t>(</w:t>
      </w:r>
      <w:ins w:id="65" w:author="James Collocott" w:date="2015-11-03T15:00:00Z">
        <w:r w:rsidRPr="009B7660">
          <w:rPr>
            <w:snapToGrid w:val="0"/>
            <w:lang w:eastAsia="de-DE"/>
          </w:rPr>
          <w:t>s</w:t>
        </w:r>
      </w:ins>
      <w:r>
        <w:rPr>
          <w:snapToGrid w:val="0"/>
          <w:lang w:eastAsia="de-DE"/>
        </w:rPr>
        <w:t>)</w:t>
      </w:r>
      <w:ins w:id="66" w:author="James Collocott" w:date="2015-11-03T15:00:00Z">
        <w:r w:rsidRPr="009B7660">
          <w:rPr>
            <w:snapToGrid w:val="0"/>
            <w:lang w:eastAsia="de-DE"/>
          </w:rPr>
          <w:t xml:space="preserve"> to Navigation</w:t>
        </w:r>
      </w:ins>
    </w:p>
    <w:p w14:paraId="78674F94" w14:textId="77777777" w:rsidR="009B7660" w:rsidRDefault="009B7660" w:rsidP="009B7660">
      <w:pPr>
        <w:pStyle w:val="Acronym"/>
        <w:rPr>
          <w:ins w:id="67" w:author="Adam Hay" w:date="2015-11-18T01:41:00Z"/>
          <w:snapToGrid w:val="0"/>
          <w:lang w:eastAsia="de-DE"/>
        </w:rPr>
      </w:pPr>
      <w:ins w:id="68" w:author="Adam Hay" w:date="2015-11-18T01:41:00Z">
        <w:r>
          <w:rPr>
            <w:snapToGrid w:val="0"/>
            <w:lang w:eastAsia="de-DE"/>
          </w:rPr>
          <w:t>EER</w:t>
        </w:r>
        <w:r>
          <w:rPr>
            <w:snapToGrid w:val="0"/>
            <w:lang w:eastAsia="de-DE"/>
          </w:rPr>
          <w:tab/>
          <w:t>Environmental Emergency Response</w:t>
        </w:r>
      </w:ins>
    </w:p>
    <w:p w14:paraId="2E64D189" w14:textId="77777777" w:rsidR="009B7660" w:rsidRDefault="009B7660" w:rsidP="009B7660">
      <w:pPr>
        <w:pStyle w:val="Acronym"/>
        <w:rPr>
          <w:ins w:id="69" w:author="Adam Hay" w:date="2015-11-18T01:40:00Z"/>
          <w:snapToGrid w:val="0"/>
          <w:lang w:eastAsia="de-DE"/>
        </w:rPr>
      </w:pPr>
      <w:ins w:id="70" w:author="Adam Hay" w:date="2015-11-18T01:40:00Z">
        <w:r>
          <w:rPr>
            <w:snapToGrid w:val="0"/>
            <w:lang w:eastAsia="de-DE"/>
          </w:rPr>
          <w:t>EMP</w:t>
        </w:r>
        <w:r>
          <w:rPr>
            <w:snapToGrid w:val="0"/>
            <w:lang w:eastAsia="de-DE"/>
          </w:rPr>
          <w:tab/>
          <w:t>Environmental Management Plan</w:t>
        </w:r>
      </w:ins>
    </w:p>
    <w:p w14:paraId="6CC7367B" w14:textId="77777777" w:rsidR="009B7660" w:rsidRDefault="009B7660" w:rsidP="009B7660">
      <w:pPr>
        <w:pStyle w:val="Acronym"/>
        <w:rPr>
          <w:ins w:id="71" w:author="Adam Hay" w:date="2015-11-18T01:40:00Z"/>
          <w:snapToGrid w:val="0"/>
          <w:lang w:eastAsia="de-DE"/>
        </w:rPr>
      </w:pPr>
      <w:ins w:id="72" w:author="Adam Hay" w:date="2015-11-18T01:40:00Z">
        <w:r>
          <w:rPr>
            <w:snapToGrid w:val="0"/>
            <w:lang w:eastAsia="de-DE"/>
          </w:rPr>
          <w:t>EMS</w:t>
        </w:r>
        <w:r>
          <w:rPr>
            <w:snapToGrid w:val="0"/>
            <w:lang w:eastAsia="de-DE"/>
          </w:rPr>
          <w:tab/>
          <w:t>Environmental Management System</w:t>
        </w:r>
      </w:ins>
    </w:p>
    <w:p w14:paraId="3181F1FD" w14:textId="77777777" w:rsidR="009B7660" w:rsidRDefault="009B7660" w:rsidP="009B7660">
      <w:pPr>
        <w:pStyle w:val="Acronym"/>
        <w:rPr>
          <w:ins w:id="73" w:author="Adam Hay" w:date="2015-11-18T01:39:00Z"/>
          <w:snapToGrid w:val="0"/>
          <w:lang w:eastAsia="de-DE"/>
        </w:rPr>
      </w:pPr>
      <w:ins w:id="74" w:author="Adam Hay" w:date="2015-11-18T01:39:00Z">
        <w:r>
          <w:rPr>
            <w:snapToGrid w:val="0"/>
            <w:lang w:eastAsia="de-DE"/>
          </w:rPr>
          <w:t>FIFO</w:t>
        </w:r>
        <w:r>
          <w:rPr>
            <w:snapToGrid w:val="0"/>
            <w:lang w:eastAsia="de-DE"/>
          </w:rPr>
          <w:tab/>
          <w:t>First in First Out</w:t>
        </w:r>
      </w:ins>
    </w:p>
    <w:p w14:paraId="612D4090" w14:textId="77777777" w:rsidR="009B7660" w:rsidRDefault="009B7660" w:rsidP="009B7660">
      <w:pPr>
        <w:pStyle w:val="Acronym"/>
        <w:rPr>
          <w:ins w:id="75" w:author="Adam Hay" w:date="2015-11-18T01:47:00Z"/>
          <w:snapToGrid w:val="0"/>
          <w:lang w:eastAsia="de-DE"/>
        </w:rPr>
      </w:pPr>
      <w:ins w:id="76" w:author="Adam Hay" w:date="2015-11-18T01:47:00Z">
        <w:r>
          <w:rPr>
            <w:snapToGrid w:val="0"/>
            <w:lang w:eastAsia="de-DE"/>
          </w:rPr>
          <w:t>FTE</w:t>
        </w:r>
        <w:r>
          <w:rPr>
            <w:snapToGrid w:val="0"/>
            <w:lang w:eastAsia="de-DE"/>
          </w:rPr>
          <w:tab/>
          <w:t>Full time equivalent</w:t>
        </w:r>
      </w:ins>
    </w:p>
    <w:p w14:paraId="2012C35C" w14:textId="77777777" w:rsidR="009B7660" w:rsidRDefault="009B7660" w:rsidP="009B7660">
      <w:pPr>
        <w:pStyle w:val="Acronym"/>
        <w:rPr>
          <w:snapToGrid w:val="0"/>
          <w:lang w:eastAsia="de-DE"/>
        </w:rPr>
      </w:pPr>
      <w:ins w:id="77" w:author="Adam Hay" w:date="2015-11-18T01:39:00Z">
        <w:r>
          <w:rPr>
            <w:snapToGrid w:val="0"/>
            <w:lang w:eastAsia="de-DE"/>
          </w:rPr>
          <w:t>HEPA</w:t>
        </w:r>
        <w:r>
          <w:rPr>
            <w:snapToGrid w:val="0"/>
            <w:lang w:eastAsia="de-DE"/>
          </w:rPr>
          <w:tab/>
          <w:t>High Efficiency Particulate Air Filter</w:t>
        </w:r>
      </w:ins>
    </w:p>
    <w:p w14:paraId="5A8C9042" w14:textId="5D872292" w:rsidR="009B7660" w:rsidRDefault="009B7660" w:rsidP="009B7660">
      <w:pPr>
        <w:pStyle w:val="Acronym"/>
        <w:rPr>
          <w:snapToGrid w:val="0"/>
          <w:lang w:eastAsia="de-DE"/>
        </w:rPr>
      </w:pPr>
      <w:r>
        <w:rPr>
          <w:snapToGrid w:val="0"/>
          <w:lang w:eastAsia="de-DE"/>
        </w:rPr>
        <w:t>HNS</w:t>
      </w:r>
      <w:r>
        <w:rPr>
          <w:snapToGrid w:val="0"/>
          <w:lang w:eastAsia="de-DE"/>
        </w:rPr>
        <w:tab/>
        <w:t>Hazardous &amp; Noxious Substances</w:t>
      </w:r>
    </w:p>
    <w:p w14:paraId="0ADD5B3F" w14:textId="77777777" w:rsidR="009B7660" w:rsidRDefault="009B7660" w:rsidP="009B7660">
      <w:pPr>
        <w:pStyle w:val="Acronym"/>
        <w:rPr>
          <w:ins w:id="78" w:author="Adam Hay" w:date="2015-11-18T01:39:00Z"/>
          <w:snapToGrid w:val="0"/>
          <w:lang w:eastAsia="de-DE"/>
        </w:rPr>
      </w:pPr>
      <w:r>
        <w:rPr>
          <w:snapToGrid w:val="0"/>
          <w:lang w:eastAsia="de-DE"/>
        </w:rPr>
        <w:t>IALA</w:t>
      </w:r>
      <w:r>
        <w:rPr>
          <w:snapToGrid w:val="0"/>
          <w:lang w:eastAsia="de-DE"/>
        </w:rPr>
        <w:tab/>
      </w:r>
    </w:p>
    <w:p w14:paraId="3E16B88F" w14:textId="77777777" w:rsidR="005B5116" w:rsidRDefault="009B7660" w:rsidP="009B7660">
      <w:pPr>
        <w:pStyle w:val="Acronym"/>
        <w:rPr>
          <w:snapToGrid w:val="0"/>
          <w:lang w:eastAsia="de-DE"/>
        </w:rPr>
      </w:pPr>
      <w:ins w:id="79" w:author="Adam Hay" w:date="2015-11-18T01:41:00Z">
        <w:r>
          <w:rPr>
            <w:snapToGrid w:val="0"/>
            <w:lang w:eastAsia="de-DE"/>
          </w:rPr>
          <w:t>ISO</w:t>
        </w:r>
        <w:r>
          <w:rPr>
            <w:snapToGrid w:val="0"/>
            <w:lang w:eastAsia="de-DE"/>
          </w:rPr>
          <w:tab/>
          <w:t>International Standards Organization</w:t>
        </w:r>
      </w:ins>
    </w:p>
    <w:p w14:paraId="6902238D" w14:textId="5B9AD142" w:rsidR="009B7660" w:rsidRDefault="005B5116" w:rsidP="009B7660">
      <w:pPr>
        <w:pStyle w:val="Acronym"/>
        <w:rPr>
          <w:ins w:id="80" w:author="Adam Hay" w:date="2015-11-18T01:41:00Z"/>
          <w:snapToGrid w:val="0"/>
          <w:lang w:eastAsia="de-DE"/>
        </w:rPr>
      </w:pPr>
      <w:r>
        <w:rPr>
          <w:snapToGrid w:val="0"/>
          <w:lang w:eastAsia="de-DE"/>
        </w:rPr>
        <w:t>LED</w:t>
      </w:r>
      <w:r>
        <w:rPr>
          <w:snapToGrid w:val="0"/>
          <w:lang w:eastAsia="de-DE"/>
        </w:rPr>
        <w:tab/>
      </w:r>
    </w:p>
    <w:p w14:paraId="121AC3BF" w14:textId="77777777" w:rsidR="009B7660" w:rsidRDefault="009B7660" w:rsidP="009B7660">
      <w:pPr>
        <w:pStyle w:val="Acronym"/>
        <w:rPr>
          <w:snapToGrid w:val="0"/>
          <w:lang w:eastAsia="de-DE"/>
        </w:rPr>
      </w:pPr>
      <w:ins w:id="81" w:author="Adam Hay" w:date="2015-11-18T01:38:00Z">
        <w:r>
          <w:rPr>
            <w:snapToGrid w:val="0"/>
            <w:lang w:eastAsia="de-DE"/>
          </w:rPr>
          <w:t>NGO</w:t>
        </w:r>
        <w:r>
          <w:rPr>
            <w:snapToGrid w:val="0"/>
            <w:lang w:eastAsia="de-DE"/>
          </w:rPr>
          <w:tab/>
          <w:t>Non Governmental Organizations</w:t>
        </w:r>
      </w:ins>
    </w:p>
    <w:p w14:paraId="5D5AC50A" w14:textId="7E45F855" w:rsidR="005B5116" w:rsidRDefault="005B5116" w:rsidP="009B7660">
      <w:pPr>
        <w:pStyle w:val="Acronym"/>
        <w:rPr>
          <w:snapToGrid w:val="0"/>
          <w:lang w:eastAsia="de-DE"/>
        </w:rPr>
      </w:pPr>
      <w:r>
        <w:rPr>
          <w:snapToGrid w:val="0"/>
          <w:lang w:eastAsia="de-DE"/>
        </w:rPr>
        <w:t>OS&amp;H</w:t>
      </w:r>
      <w:r>
        <w:rPr>
          <w:snapToGrid w:val="0"/>
          <w:lang w:eastAsia="de-DE"/>
        </w:rPr>
        <w:tab/>
      </w:r>
    </w:p>
    <w:p w14:paraId="244618C7" w14:textId="303146B0" w:rsidR="009B7660" w:rsidRDefault="009B7660" w:rsidP="009B7660">
      <w:pPr>
        <w:pStyle w:val="Acronym"/>
        <w:rPr>
          <w:ins w:id="82" w:author="Adam Hay" w:date="2015-11-18T01:37:00Z"/>
          <w:snapToGrid w:val="0"/>
          <w:lang w:eastAsia="de-DE"/>
        </w:rPr>
      </w:pPr>
      <w:r>
        <w:rPr>
          <w:snapToGrid w:val="0"/>
          <w:lang w:eastAsia="de-DE"/>
        </w:rPr>
        <w:t>p.a.</w:t>
      </w:r>
      <w:r>
        <w:rPr>
          <w:snapToGrid w:val="0"/>
          <w:lang w:eastAsia="de-DE"/>
        </w:rPr>
        <w:tab/>
        <w:t>per annum</w:t>
      </w:r>
    </w:p>
    <w:p w14:paraId="27D442F7" w14:textId="77777777" w:rsidR="009B7660" w:rsidRDefault="009B7660" w:rsidP="009B7660">
      <w:pPr>
        <w:pStyle w:val="Acronym"/>
        <w:rPr>
          <w:ins w:id="83" w:author="Adam Hay" w:date="2015-11-18T01:37:00Z"/>
          <w:snapToGrid w:val="0"/>
          <w:lang w:eastAsia="de-DE"/>
        </w:rPr>
      </w:pPr>
      <w:ins w:id="84" w:author="Adam Hay" w:date="2015-11-18T01:37:00Z">
        <w:r>
          <w:rPr>
            <w:snapToGrid w:val="0"/>
            <w:lang w:eastAsia="de-DE"/>
          </w:rPr>
          <w:t>PCB</w:t>
        </w:r>
        <w:r>
          <w:rPr>
            <w:snapToGrid w:val="0"/>
            <w:lang w:eastAsia="de-DE"/>
          </w:rPr>
          <w:tab/>
          <w:t>Printed Circuit Boards</w:t>
        </w:r>
      </w:ins>
    </w:p>
    <w:p w14:paraId="1519C9A3" w14:textId="77777777" w:rsidR="009B7660" w:rsidRDefault="009B7660" w:rsidP="009B7660">
      <w:pPr>
        <w:pStyle w:val="Acronym"/>
        <w:rPr>
          <w:snapToGrid w:val="0"/>
          <w:lang w:eastAsia="de-DE"/>
        </w:rPr>
      </w:pPr>
      <w:ins w:id="85" w:author="Adam Hay" w:date="2015-11-18T01:37:00Z">
        <w:r>
          <w:rPr>
            <w:snapToGrid w:val="0"/>
            <w:lang w:eastAsia="de-DE"/>
          </w:rPr>
          <w:t>PPE</w:t>
        </w:r>
        <w:r>
          <w:rPr>
            <w:snapToGrid w:val="0"/>
            <w:lang w:eastAsia="de-DE"/>
          </w:rPr>
          <w:tab/>
          <w:t>Personal Protective Equipment</w:t>
        </w:r>
      </w:ins>
    </w:p>
    <w:p w14:paraId="7B6CD8E3" w14:textId="4E4318C9" w:rsidR="005B5116" w:rsidRDefault="005B5116" w:rsidP="009B7660">
      <w:pPr>
        <w:pStyle w:val="Acronym"/>
        <w:rPr>
          <w:snapToGrid w:val="0"/>
          <w:lang w:eastAsia="de-DE"/>
        </w:rPr>
      </w:pPr>
      <w:r>
        <w:rPr>
          <w:snapToGrid w:val="0"/>
          <w:lang w:eastAsia="de-DE"/>
        </w:rPr>
        <w:t>UV</w:t>
      </w:r>
      <w:r>
        <w:rPr>
          <w:snapToGrid w:val="0"/>
          <w:lang w:eastAsia="de-DE"/>
        </w:rPr>
        <w:tab/>
        <w:t>Ultra Violet</w:t>
      </w:r>
    </w:p>
    <w:p w14:paraId="195925C5" w14:textId="77777777" w:rsidR="009B7660" w:rsidRDefault="009B7660" w:rsidP="009B7660">
      <w:pPr>
        <w:pStyle w:val="Acronym"/>
        <w:rPr>
          <w:ins w:id="86" w:author="Adam Hay" w:date="2015-11-18T01:45:00Z"/>
          <w:snapToGrid w:val="0"/>
          <w:lang w:eastAsia="de-DE"/>
        </w:rPr>
      </w:pPr>
      <w:ins w:id="87" w:author="Adam Hay" w:date="2015-11-18T01:45:00Z">
        <w:r>
          <w:rPr>
            <w:rFonts w:cs="Arial"/>
            <w:bCs/>
            <w:snapToGrid w:val="0"/>
            <w:kern w:val="28"/>
            <w:sz w:val="20"/>
            <w:szCs w:val="20"/>
            <w:lang w:eastAsia="de-DE"/>
          </w:rPr>
          <w:t>VOC</w:t>
        </w:r>
        <w:r>
          <w:rPr>
            <w:rFonts w:cs="Arial"/>
            <w:bCs/>
            <w:snapToGrid w:val="0"/>
            <w:kern w:val="28"/>
            <w:sz w:val="20"/>
            <w:szCs w:val="20"/>
            <w:lang w:eastAsia="de-DE"/>
          </w:rPr>
          <w:tab/>
          <w:t>Volatile Organic Compounds</w:t>
        </w:r>
      </w:ins>
    </w:p>
    <w:p w14:paraId="68B2097B" w14:textId="77777777" w:rsidR="009B7660" w:rsidRPr="009B7660" w:rsidRDefault="009B7660" w:rsidP="009B7660">
      <w:pPr>
        <w:pStyle w:val="BodyText"/>
      </w:pPr>
    </w:p>
    <w:p w14:paraId="1E3BB792" w14:textId="77777777" w:rsidR="00D32DDF" w:rsidRDefault="00D32DDF" w:rsidP="002C77F4">
      <w:pPr>
        <w:pStyle w:val="Heading1"/>
      </w:pPr>
      <w:bookmarkStart w:id="88" w:name="_Toc456193284"/>
      <w:r>
        <w:t>R</w:t>
      </w:r>
      <w:r w:rsidR="0093492E">
        <w:t>EFERENCES</w:t>
      </w:r>
      <w:bookmarkEnd w:id="88"/>
    </w:p>
    <w:p w14:paraId="73FE1D00" w14:textId="77777777" w:rsidR="00D32DDF" w:rsidRDefault="00D32DDF" w:rsidP="00D32DDF">
      <w:pPr>
        <w:pStyle w:val="Heading1separatationline"/>
      </w:pPr>
    </w:p>
    <w:p w14:paraId="76AB7558" w14:textId="77777777" w:rsidR="00C80307" w:rsidRPr="00C80307" w:rsidRDefault="005E657A" w:rsidP="00C80307">
      <w:pPr>
        <w:pStyle w:val="BodyText"/>
      </w:pPr>
      <w:r>
        <w:t>Body text</w:t>
      </w:r>
      <w:r w:rsidR="00CB08B6">
        <w:t>.</w:t>
      </w:r>
    </w:p>
    <w:p w14:paraId="2AC1A3FC" w14:textId="77777777" w:rsidR="00D32DDF" w:rsidRDefault="00D32DDF" w:rsidP="00D32DDF">
      <w:pPr>
        <w:pStyle w:val="Reference"/>
      </w:pPr>
      <w:r>
        <w:t>Abcd</w:t>
      </w:r>
    </w:p>
    <w:p w14:paraId="61BCCD7E" w14:textId="77777777" w:rsidR="00D32DDF" w:rsidRPr="00D32DDF" w:rsidRDefault="00D32DDF" w:rsidP="00D32DDF">
      <w:pPr>
        <w:pStyle w:val="Reference"/>
      </w:pPr>
      <w:r>
        <w:t>Efgh</w:t>
      </w:r>
    </w:p>
    <w:p w14:paraId="2FD16926" w14:textId="77777777" w:rsidR="0042565E" w:rsidRPr="0042565E" w:rsidRDefault="0042565E" w:rsidP="000825CB">
      <w:pPr>
        <w:pStyle w:val="BodyText"/>
      </w:pPr>
    </w:p>
    <w:sectPr w:rsidR="0042565E" w:rsidRPr="0042565E" w:rsidSect="000825CB">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6A318EDD" w14:textId="77777777" w:rsidR="005B5116" w:rsidRDefault="005B5116">
      <w:pPr>
        <w:pStyle w:val="CommentText"/>
      </w:pPr>
      <w:r>
        <w:rPr>
          <w:rStyle w:val="CommentReference"/>
        </w:rPr>
        <w:annotationRef/>
      </w:r>
      <w:r>
        <w:t>Insert date approved by Council (Month &amp; Year)</w:t>
      </w:r>
    </w:p>
  </w:comment>
  <w:comment w:id="4" w:author="Michael Hadley" w:date="2016-05-08T11:14:00Z" w:initials="MH">
    <w:p w14:paraId="0A42A07C" w14:textId="77777777" w:rsidR="005B5116" w:rsidRDefault="005B5116" w:rsidP="00795637">
      <w:pPr>
        <w:pStyle w:val="CommentText"/>
      </w:pPr>
      <w:r>
        <w:rPr>
          <w:rStyle w:val="CommentReference"/>
        </w:rPr>
        <w:annotationRef/>
      </w:r>
      <w:r>
        <w:t>All IALA documents are to be in UK English.</w:t>
      </w:r>
    </w:p>
    <w:p w14:paraId="3913739D" w14:textId="77777777" w:rsidR="005B5116" w:rsidRDefault="005B5116"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28" w:author="Michael Hadley" w:date="2016-07-13T15:39:00Z" w:initials="MH">
    <w:p w14:paraId="3552B77A" w14:textId="41559B10" w:rsidR="005B5116" w:rsidRDefault="005B5116">
      <w:pPr>
        <w:pStyle w:val="CommentText"/>
      </w:pPr>
      <w:r>
        <w:rPr>
          <w:rStyle w:val="CommentReference"/>
        </w:rPr>
        <w:annotationRef/>
      </w:r>
    </w:p>
  </w:comment>
  <w:comment w:id="29" w:author="Michael Hadley" w:date="2016-07-13T15:41:00Z" w:initials="MH">
    <w:p w14:paraId="357A331D" w14:textId="2A6D4DB6" w:rsidR="005B5116" w:rsidRDefault="005B5116">
      <w:pPr>
        <w:pStyle w:val="CommentText"/>
      </w:pPr>
      <w:r>
        <w:rPr>
          <w:rStyle w:val="CommentReference"/>
        </w:rPr>
        <w:annotationRef/>
      </w:r>
      <w:r>
        <w:t>where?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318EDD" w15:done="0"/>
  <w15:commentEx w15:paraId="3913739D" w15:done="0"/>
  <w15:commentEx w15:paraId="3552B77A" w15:done="0"/>
  <w15:commentEx w15:paraId="357A33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61808" w14:textId="77777777" w:rsidR="00FC487C" w:rsidRDefault="00FC487C" w:rsidP="003274DB">
      <w:r>
        <w:separator/>
      </w:r>
    </w:p>
    <w:p w14:paraId="4F74935E" w14:textId="77777777" w:rsidR="00FC487C" w:rsidRDefault="00FC487C"/>
  </w:endnote>
  <w:endnote w:type="continuationSeparator" w:id="0">
    <w:p w14:paraId="140273E5" w14:textId="77777777" w:rsidR="00FC487C" w:rsidRDefault="00FC487C" w:rsidP="003274DB">
      <w:r>
        <w:continuationSeparator/>
      </w:r>
    </w:p>
    <w:p w14:paraId="3D24D5B5" w14:textId="77777777" w:rsidR="00FC487C" w:rsidRDefault="00FC4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5C1ACD" w14:textId="77777777" w:rsidR="005B5116" w:rsidRDefault="005B511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7D04FD" w14:textId="77777777" w:rsidR="005B5116" w:rsidRDefault="005B511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352193" w14:textId="77777777" w:rsidR="005B5116" w:rsidRDefault="005B511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E55B8B3" w14:textId="77777777" w:rsidR="005B5116" w:rsidRDefault="005B511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99BA2FD" w14:textId="77777777" w:rsidR="005B5116" w:rsidRDefault="005B511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9992E" w14:textId="77777777" w:rsidR="005B5116" w:rsidRDefault="005B511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BD86318" wp14:editId="475E678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EA33F7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3765280" w14:textId="77777777" w:rsidR="005B5116" w:rsidRPr="00ED2A8D" w:rsidRDefault="005B5116" w:rsidP="008747E0">
    <w:pPr>
      <w:pStyle w:val="Footer"/>
    </w:pPr>
    <w:r w:rsidRPr="00442889">
      <w:rPr>
        <w:noProof/>
        <w:lang w:val="en-IE" w:eastAsia="en-IE"/>
      </w:rPr>
      <w:drawing>
        <wp:anchor distT="0" distB="0" distL="114300" distR="114300" simplePos="0" relativeHeight="251661312" behindDoc="1" locked="0" layoutInCell="1" allowOverlap="1" wp14:anchorId="0BB6C81E" wp14:editId="7E27D61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D47DBB5" w14:textId="77777777" w:rsidR="005B5116" w:rsidRPr="00ED2A8D" w:rsidRDefault="005B5116" w:rsidP="008747E0">
    <w:pPr>
      <w:pStyle w:val="Footer"/>
    </w:pPr>
  </w:p>
  <w:p w14:paraId="38C4751D" w14:textId="77777777" w:rsidR="005B5116" w:rsidRPr="00ED2A8D" w:rsidRDefault="005B5116" w:rsidP="008747E0">
    <w:pPr>
      <w:pStyle w:val="Footer"/>
    </w:pPr>
  </w:p>
  <w:p w14:paraId="63CDA283" w14:textId="77777777" w:rsidR="005B5116" w:rsidRPr="00ED2A8D" w:rsidRDefault="005B511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50699D" w14:textId="77777777" w:rsidR="005B5116" w:rsidRDefault="005B511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30B483CA" wp14:editId="1830ACE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D49E94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F05C83" w14:textId="77777777" w:rsidR="005B5116" w:rsidRPr="00C907DF" w:rsidRDefault="005B511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5B19FB6F" w14:textId="77777777" w:rsidR="005B5116" w:rsidRPr="00525922" w:rsidRDefault="005B511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5222C" w14:textId="77777777" w:rsidR="005B5116" w:rsidRPr="00C716E5" w:rsidRDefault="005B5116" w:rsidP="00C716E5">
    <w:pPr>
      <w:pStyle w:val="Footer"/>
      <w:rPr>
        <w:sz w:val="15"/>
        <w:szCs w:val="15"/>
      </w:rPr>
    </w:pPr>
  </w:p>
  <w:p w14:paraId="086CE8E6" w14:textId="77777777" w:rsidR="005B5116" w:rsidRDefault="005B5116" w:rsidP="00C716E5">
    <w:pPr>
      <w:pStyle w:val="Footerportrait"/>
    </w:pPr>
  </w:p>
  <w:p w14:paraId="552F7D25" w14:textId="77777777" w:rsidR="005B5116" w:rsidRPr="00C907DF" w:rsidRDefault="00FC487C" w:rsidP="00C716E5">
    <w:pPr>
      <w:pStyle w:val="Footerportrait"/>
      <w:rPr>
        <w:rStyle w:val="PageNumber"/>
        <w:szCs w:val="15"/>
      </w:rPr>
    </w:pPr>
    <w:r>
      <w:fldChar w:fldCharType="begin"/>
    </w:r>
    <w:r>
      <w:instrText xml:space="preserve"> STYLEREF "Document type" \* MERGEFORMAT </w:instrText>
    </w:r>
    <w:r>
      <w:fldChar w:fldCharType="separate"/>
    </w:r>
    <w:r w:rsidR="002F14A8">
      <w:t>IALA Guideline</w:t>
    </w:r>
    <w:r>
      <w:fldChar w:fldCharType="end"/>
    </w:r>
    <w:r w:rsidR="005B5116" w:rsidRPr="00C907DF">
      <w:t xml:space="preserve"> </w:t>
    </w:r>
    <w:r>
      <w:fldChar w:fldCharType="begin"/>
    </w:r>
    <w:r>
      <w:instrText xml:space="preserve"> STYLEREF "Document number" \* MERGEFORMAT </w:instrText>
    </w:r>
    <w:r>
      <w:fldChar w:fldCharType="separate"/>
    </w:r>
    <w:r w:rsidR="002F14A8">
      <w:t>1???</w:t>
    </w:r>
    <w:r>
      <w:fldChar w:fldCharType="end"/>
    </w:r>
    <w:r w:rsidR="005B5116" w:rsidRPr="00C907DF">
      <w:t xml:space="preserve"> –</w:t>
    </w:r>
    <w:r w:rsidR="005B5116">
      <w:t xml:space="preserve"> </w:t>
    </w:r>
    <w:r>
      <w:fldChar w:fldCharType="begin"/>
    </w:r>
    <w:r>
      <w:instrText xml:space="preserve"> STYLEREF "Document name" \* MERGEFORMAT </w:instrText>
    </w:r>
    <w:r>
      <w:fldChar w:fldCharType="separate"/>
    </w:r>
    <w:r w:rsidR="002F14A8">
      <w:t>Environmental Management in Aids to Navigation</w:t>
    </w:r>
    <w:r>
      <w:fldChar w:fldCharType="end"/>
    </w:r>
  </w:p>
  <w:p w14:paraId="19E0DA1F" w14:textId="77777777" w:rsidR="005B5116" w:rsidRPr="00C907DF" w:rsidRDefault="00FC487C" w:rsidP="00C716E5">
    <w:pPr>
      <w:pStyle w:val="Footerportrait"/>
    </w:pPr>
    <w:r>
      <w:fldChar w:fldCharType="begin"/>
    </w:r>
    <w:r>
      <w:instrText xml:space="preserve"> STYLEREF "Edition number" \* MERGEFORMAT </w:instrText>
    </w:r>
    <w:r>
      <w:fldChar w:fldCharType="separate"/>
    </w:r>
    <w:r w:rsidR="002F14A8">
      <w:t>Edition 2.0</w:t>
    </w:r>
    <w:r>
      <w:fldChar w:fldCharType="end"/>
    </w:r>
    <w:r w:rsidR="005B5116">
      <w:t xml:space="preserve">  </w:t>
    </w:r>
    <w:r>
      <w:fldChar w:fldCharType="begin"/>
    </w:r>
    <w:r>
      <w:instrText xml:space="preserve"> STYLEREF "Document date" \* MERGEFORMAT </w:instrText>
    </w:r>
    <w:r>
      <w:fldChar w:fldCharType="separate"/>
    </w:r>
    <w:r w:rsidR="002F14A8">
      <w:t>Document date</w:t>
    </w:r>
    <w:r>
      <w:fldChar w:fldCharType="end"/>
    </w:r>
    <w:r w:rsidR="005B5116" w:rsidRPr="00C907DF">
      <w:tab/>
    </w:r>
    <w:r w:rsidR="005B5116">
      <w:t xml:space="preserve">P </w:t>
    </w:r>
    <w:r w:rsidR="005B5116" w:rsidRPr="00C907DF">
      <w:rPr>
        <w:rStyle w:val="PageNumber"/>
        <w:szCs w:val="15"/>
      </w:rPr>
      <w:fldChar w:fldCharType="begin"/>
    </w:r>
    <w:r w:rsidR="005B5116" w:rsidRPr="00C907DF">
      <w:rPr>
        <w:rStyle w:val="PageNumber"/>
        <w:szCs w:val="15"/>
      </w:rPr>
      <w:instrText xml:space="preserve">PAGE  </w:instrText>
    </w:r>
    <w:r w:rsidR="005B5116" w:rsidRPr="00C907DF">
      <w:rPr>
        <w:rStyle w:val="PageNumber"/>
        <w:szCs w:val="15"/>
      </w:rPr>
      <w:fldChar w:fldCharType="separate"/>
    </w:r>
    <w:r w:rsidR="002F14A8">
      <w:rPr>
        <w:rStyle w:val="PageNumber"/>
        <w:szCs w:val="15"/>
      </w:rPr>
      <w:t>5</w:t>
    </w:r>
    <w:r w:rsidR="005B511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D0000" w14:textId="77777777" w:rsidR="005B5116" w:rsidRDefault="005B5116" w:rsidP="00C716E5">
    <w:pPr>
      <w:pStyle w:val="Footer"/>
    </w:pPr>
  </w:p>
  <w:p w14:paraId="2635B820" w14:textId="77777777" w:rsidR="005B5116" w:rsidRDefault="005B5116" w:rsidP="00C716E5">
    <w:pPr>
      <w:pStyle w:val="Footerportrait"/>
    </w:pPr>
  </w:p>
  <w:p w14:paraId="75E558F9" w14:textId="77777777" w:rsidR="005B5116" w:rsidRPr="00C907DF" w:rsidRDefault="00FC487C" w:rsidP="00C716E5">
    <w:pPr>
      <w:pStyle w:val="Footerportrait"/>
      <w:rPr>
        <w:rStyle w:val="PageNumber"/>
        <w:szCs w:val="15"/>
      </w:rPr>
    </w:pPr>
    <w:r>
      <w:fldChar w:fldCharType="begin"/>
    </w:r>
    <w:r>
      <w:instrText xml:space="preserve"> STYLEREF "Document type" \* MERGEFORMAT </w:instrText>
    </w:r>
    <w:r>
      <w:fldChar w:fldCharType="separate"/>
    </w:r>
    <w:r w:rsidR="002F14A8">
      <w:t>IALA Guideline</w:t>
    </w:r>
    <w:r>
      <w:fldChar w:fldCharType="end"/>
    </w:r>
    <w:r w:rsidR="005B5116" w:rsidRPr="00C907DF">
      <w:t xml:space="preserve"> </w:t>
    </w:r>
    <w:r>
      <w:fldChar w:fldCharType="begin"/>
    </w:r>
    <w:r>
      <w:instrText xml:space="preserve"> STYLEREF "Document number" \* MERGEFORMAT </w:instrText>
    </w:r>
    <w:r>
      <w:fldChar w:fldCharType="separate"/>
    </w:r>
    <w:r w:rsidR="002F14A8">
      <w:t>1???</w:t>
    </w:r>
    <w:r>
      <w:fldChar w:fldCharType="end"/>
    </w:r>
    <w:r w:rsidR="005B5116" w:rsidRPr="00C907DF">
      <w:t xml:space="preserve"> –</w:t>
    </w:r>
    <w:r w:rsidR="005B5116">
      <w:t xml:space="preserve"> </w:t>
    </w:r>
    <w:r>
      <w:fldChar w:fldCharType="begin"/>
    </w:r>
    <w:r>
      <w:instrText xml:space="preserve"> STYLEREF "Document name" \* MERGEFORMAT </w:instrText>
    </w:r>
    <w:r>
      <w:fldChar w:fldCharType="separate"/>
    </w:r>
    <w:r w:rsidR="002F14A8">
      <w:t>Environmental Management in Aids to Navigation</w:t>
    </w:r>
    <w:r>
      <w:fldChar w:fldCharType="end"/>
    </w:r>
  </w:p>
  <w:p w14:paraId="7A932EE1" w14:textId="77777777" w:rsidR="005B5116" w:rsidRPr="00525922" w:rsidRDefault="00FC487C" w:rsidP="00C716E5">
    <w:pPr>
      <w:pStyle w:val="Footerportrait"/>
    </w:pPr>
    <w:r>
      <w:fldChar w:fldCharType="begin"/>
    </w:r>
    <w:r>
      <w:instrText xml:space="preserve"> STYLEREF "Edition number" \* MERGEFORMAT </w:instrText>
    </w:r>
    <w:r>
      <w:fldChar w:fldCharType="separate"/>
    </w:r>
    <w:r w:rsidR="002F14A8">
      <w:t>Edition 2.0</w:t>
    </w:r>
    <w:r>
      <w:fldChar w:fldCharType="end"/>
    </w:r>
    <w:r w:rsidR="005B5116" w:rsidRPr="00C907DF">
      <w:tab/>
    </w:r>
    <w:r w:rsidR="005B5116">
      <w:t xml:space="preserve">P </w:t>
    </w:r>
    <w:r w:rsidR="005B5116" w:rsidRPr="00C907DF">
      <w:rPr>
        <w:rStyle w:val="PageNumber"/>
        <w:szCs w:val="15"/>
      </w:rPr>
      <w:fldChar w:fldCharType="begin"/>
    </w:r>
    <w:r w:rsidR="005B5116" w:rsidRPr="00C907DF">
      <w:rPr>
        <w:rStyle w:val="PageNumber"/>
        <w:szCs w:val="15"/>
      </w:rPr>
      <w:instrText xml:space="preserve">PAGE  </w:instrText>
    </w:r>
    <w:r w:rsidR="005B5116" w:rsidRPr="00C907DF">
      <w:rPr>
        <w:rStyle w:val="PageNumber"/>
        <w:szCs w:val="15"/>
      </w:rPr>
      <w:fldChar w:fldCharType="separate"/>
    </w:r>
    <w:r w:rsidR="002F14A8">
      <w:rPr>
        <w:rStyle w:val="PageNumber"/>
        <w:szCs w:val="15"/>
      </w:rPr>
      <w:t>4</w:t>
    </w:r>
    <w:r w:rsidR="005B511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313CD" w14:textId="77777777" w:rsidR="005B5116" w:rsidRDefault="005B5116" w:rsidP="00C716E5">
    <w:pPr>
      <w:pStyle w:val="Footer"/>
    </w:pPr>
  </w:p>
  <w:p w14:paraId="1AFB8B5F" w14:textId="77777777" w:rsidR="005B5116" w:rsidRDefault="005B5116" w:rsidP="00C716E5">
    <w:pPr>
      <w:pStyle w:val="Footerportrait"/>
    </w:pPr>
  </w:p>
  <w:p w14:paraId="3F1E8491" w14:textId="77777777" w:rsidR="005B5116" w:rsidRPr="00C907DF" w:rsidRDefault="00FC487C" w:rsidP="000825CB">
    <w:pPr>
      <w:pStyle w:val="Footerportrait"/>
      <w:tabs>
        <w:tab w:val="clear" w:pos="10206"/>
        <w:tab w:val="right" w:pos="9639"/>
      </w:tabs>
    </w:pPr>
    <w:r>
      <w:fldChar w:fldCharType="begin"/>
    </w:r>
    <w:r>
      <w:instrText xml:space="preserve"> STYLEREF "Document type" \* MERGEFORMAT </w:instrText>
    </w:r>
    <w:r>
      <w:fldChar w:fldCharType="separate"/>
    </w:r>
    <w:r w:rsidR="002F14A8">
      <w:t>IALA Guideline</w:t>
    </w:r>
    <w:r>
      <w:fldChar w:fldCharType="end"/>
    </w:r>
    <w:r w:rsidR="005B5116" w:rsidRPr="00C907DF">
      <w:t xml:space="preserve"> </w:t>
    </w:r>
    <w:r>
      <w:fldChar w:fldCharType="begin"/>
    </w:r>
    <w:r>
      <w:instrText xml:space="preserve"> STYLEREF "Document number" \* MERGEFORMAT </w:instrText>
    </w:r>
    <w:r>
      <w:fldChar w:fldCharType="separate"/>
    </w:r>
    <w:r w:rsidR="002F14A8">
      <w:t>1???</w:t>
    </w:r>
    <w:r>
      <w:fldChar w:fldCharType="end"/>
    </w:r>
    <w:r w:rsidR="005B5116" w:rsidRPr="00C907DF">
      <w:t xml:space="preserve"> –</w:t>
    </w:r>
    <w:r w:rsidR="005B5116">
      <w:t xml:space="preserve"> </w:t>
    </w:r>
    <w:r>
      <w:fldChar w:fldCharType="begin"/>
    </w:r>
    <w:r>
      <w:instrText xml:space="preserve"> STYLEREF "Document name" \* MERGEFORMAT </w:instrText>
    </w:r>
    <w:r>
      <w:fldChar w:fldCharType="separate"/>
    </w:r>
    <w:r w:rsidR="002F14A8">
      <w:t>Environmental Management in Aids to Navigation</w:t>
    </w:r>
    <w:r>
      <w:fldChar w:fldCharType="end"/>
    </w:r>
    <w:r w:rsidR="005B5116">
      <w:tab/>
    </w:r>
  </w:p>
  <w:p w14:paraId="10D08C57" w14:textId="77777777" w:rsidR="005B5116" w:rsidRPr="00C907DF" w:rsidRDefault="00FC487C" w:rsidP="000825CB">
    <w:pPr>
      <w:pStyle w:val="Footerportrait"/>
      <w:tabs>
        <w:tab w:val="clear" w:pos="10206"/>
        <w:tab w:val="right" w:pos="9639"/>
      </w:tabs>
    </w:pPr>
    <w:r>
      <w:fldChar w:fldCharType="begin"/>
    </w:r>
    <w:r>
      <w:instrText xml:space="preserve"> STYLEREF "Edition number" \* MERGEFORMAT </w:instrText>
    </w:r>
    <w:r>
      <w:fldChar w:fldCharType="separate"/>
    </w:r>
    <w:r w:rsidR="002F14A8">
      <w:t>Edition 2.0</w:t>
    </w:r>
    <w:r>
      <w:fldChar w:fldCharType="end"/>
    </w:r>
    <w:r w:rsidR="005B5116">
      <w:t xml:space="preserve">  </w:t>
    </w:r>
    <w:r>
      <w:fldChar w:fldCharType="begin"/>
    </w:r>
    <w:r>
      <w:instrText xml:space="preserve"> STYLEREF "Document date" \* MERGEFORMAT </w:instrText>
    </w:r>
    <w:r>
      <w:fldChar w:fldCharType="separate"/>
    </w:r>
    <w:r w:rsidR="002F14A8">
      <w:t>Document date</w:t>
    </w:r>
    <w:r>
      <w:fldChar w:fldCharType="end"/>
    </w:r>
    <w:r w:rsidR="005B5116">
      <w:tab/>
    </w:r>
    <w:r w:rsidR="005B5116">
      <w:rPr>
        <w:rStyle w:val="PageNumber"/>
        <w:szCs w:val="15"/>
      </w:rPr>
      <w:t xml:space="preserve">P </w:t>
    </w:r>
    <w:r w:rsidR="005B5116" w:rsidRPr="00C907DF">
      <w:rPr>
        <w:rStyle w:val="PageNumber"/>
        <w:szCs w:val="15"/>
      </w:rPr>
      <w:fldChar w:fldCharType="begin"/>
    </w:r>
    <w:r w:rsidR="005B5116" w:rsidRPr="00C907DF">
      <w:rPr>
        <w:rStyle w:val="PageNumber"/>
        <w:szCs w:val="15"/>
      </w:rPr>
      <w:instrText xml:space="preserve">PAGE  </w:instrText>
    </w:r>
    <w:r w:rsidR="005B5116" w:rsidRPr="00C907DF">
      <w:rPr>
        <w:rStyle w:val="PageNumber"/>
        <w:szCs w:val="15"/>
      </w:rPr>
      <w:fldChar w:fldCharType="separate"/>
    </w:r>
    <w:r w:rsidR="002F14A8">
      <w:rPr>
        <w:rStyle w:val="PageNumber"/>
        <w:szCs w:val="15"/>
      </w:rPr>
      <w:t>20</w:t>
    </w:r>
    <w:r w:rsidR="005B511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5348E" w14:textId="77777777" w:rsidR="00FC487C" w:rsidRDefault="00FC487C" w:rsidP="003274DB">
      <w:r>
        <w:separator/>
      </w:r>
    </w:p>
    <w:p w14:paraId="310DD566" w14:textId="77777777" w:rsidR="00FC487C" w:rsidRDefault="00FC487C"/>
  </w:footnote>
  <w:footnote w:type="continuationSeparator" w:id="0">
    <w:p w14:paraId="42DC3B8B" w14:textId="77777777" w:rsidR="00FC487C" w:rsidRDefault="00FC487C" w:rsidP="003274DB">
      <w:r>
        <w:continuationSeparator/>
      </w:r>
    </w:p>
    <w:p w14:paraId="15E52521" w14:textId="77777777" w:rsidR="00FC487C" w:rsidRDefault="00FC48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0841B" w14:textId="512D3109" w:rsidR="005B5116" w:rsidRDefault="00FC487C">
    <w:pPr>
      <w:pStyle w:val="Header"/>
    </w:pPr>
    <w:r>
      <w:rPr>
        <w:noProof/>
      </w:rPr>
      <w:pict w14:anchorId="39AA31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407D4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9A197A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1C7FC" w14:textId="6AB318CE" w:rsidR="005B5116" w:rsidRDefault="00FC487C">
    <w:pPr>
      <w:pStyle w:val="Header"/>
    </w:pPr>
    <w:r>
      <w:rPr>
        <w:noProof/>
      </w:rPr>
      <w:pict w14:anchorId="3AFF2E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E291343">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114EA" w14:textId="0CEBC192" w:rsidR="005B5116" w:rsidRPr="00667792" w:rsidRDefault="005B5116" w:rsidP="00667792">
    <w:pPr>
      <w:pStyle w:val="Header"/>
    </w:pPr>
    <w:r>
      <w:rPr>
        <w:noProof/>
        <w:lang w:val="en-IE" w:eastAsia="en-IE"/>
      </w:rPr>
      <w:drawing>
        <wp:anchor distT="0" distB="0" distL="114300" distR="114300" simplePos="0" relativeHeight="251678720" behindDoc="1" locked="0" layoutInCell="1" allowOverlap="1" wp14:anchorId="07678B31" wp14:editId="79B60759">
          <wp:simplePos x="0" y="0"/>
          <wp:positionH relativeFrom="page">
            <wp:posOffset>6854562</wp:posOffset>
          </wp:positionH>
          <wp:positionV relativeFrom="page">
            <wp:posOffset>1</wp:posOffset>
          </wp:positionV>
          <wp:extent cx="719455" cy="688340"/>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688861"/>
                  </a:xfrm>
                  <a:prstGeom prst="rect">
                    <a:avLst/>
                  </a:prstGeom>
                </pic:spPr>
              </pic:pic>
            </a:graphicData>
          </a:graphic>
          <wp14:sizeRelH relativeFrom="margin">
            <wp14:pctWidth>0</wp14:pctWidth>
          </wp14:sizeRelH>
          <wp14:sizeRelV relativeFrom="margin">
            <wp14:pctHeight>0</wp14:pctHeight>
          </wp14:sizeRelV>
        </wp:anchor>
      </w:drawing>
    </w:r>
    <w:r w:rsidR="00FC487C">
      <w:rPr>
        <w:noProof/>
      </w:rPr>
      <w:pict w14:anchorId="6EB0B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FC487C">
      <w:rPr>
        <w:noProof/>
      </w:rPr>
      <w:pict w14:anchorId="63721241">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7E50" w14:textId="13F3E5D3" w:rsidR="005B5116" w:rsidRDefault="00FC487C">
    <w:pPr>
      <w:pStyle w:val="Header"/>
    </w:pPr>
    <w:r>
      <w:rPr>
        <w:noProof/>
      </w:rPr>
      <w:pict w14:anchorId="07C462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F5256F4">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3FED9" w14:textId="16D22313" w:rsidR="005B5116" w:rsidRDefault="00FC487C" w:rsidP="002F14A8">
    <w:pPr>
      <w:pStyle w:val="Header"/>
      <w:jc w:val="right"/>
    </w:pPr>
    <w:r>
      <w:rPr>
        <w:noProof/>
      </w:rPr>
      <w:pict w14:anchorId="7AAC66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5B5116" w:rsidRPr="00442889">
      <w:rPr>
        <w:noProof/>
        <w:lang w:val="en-IE" w:eastAsia="en-IE"/>
      </w:rPr>
      <w:drawing>
        <wp:anchor distT="0" distB="0" distL="114300" distR="114300" simplePos="0" relativeHeight="251657214" behindDoc="1" locked="0" layoutInCell="1" allowOverlap="1" wp14:anchorId="71E70084" wp14:editId="460BC64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F14A8">
      <w:t>ENG5-10.11</w:t>
    </w:r>
  </w:p>
  <w:p w14:paraId="5F27D98F" w14:textId="3C89FAD8" w:rsidR="002F14A8" w:rsidRPr="00ED2A8D" w:rsidRDefault="002F14A8" w:rsidP="002F14A8">
    <w:pPr>
      <w:pStyle w:val="Header"/>
      <w:jc w:val="right"/>
    </w:pPr>
    <w:r>
      <w:t>Formerly ENG4-11.2.7</w:t>
    </w:r>
  </w:p>
  <w:p w14:paraId="3D74B9CD" w14:textId="77777777" w:rsidR="005B5116" w:rsidRPr="00ED2A8D" w:rsidRDefault="005B5116" w:rsidP="008747E0">
    <w:pPr>
      <w:pStyle w:val="Header"/>
    </w:pPr>
  </w:p>
  <w:p w14:paraId="4208C7B0" w14:textId="77777777" w:rsidR="005B5116" w:rsidRDefault="005B5116" w:rsidP="008747E0">
    <w:pPr>
      <w:pStyle w:val="Header"/>
    </w:pPr>
  </w:p>
  <w:p w14:paraId="65E17916" w14:textId="77777777" w:rsidR="005B5116" w:rsidRDefault="005B5116" w:rsidP="008747E0">
    <w:pPr>
      <w:pStyle w:val="Header"/>
    </w:pPr>
  </w:p>
  <w:p w14:paraId="15EF2C24" w14:textId="77777777" w:rsidR="005B5116" w:rsidRDefault="005B5116" w:rsidP="008747E0">
    <w:pPr>
      <w:pStyle w:val="Header"/>
    </w:pPr>
  </w:p>
  <w:p w14:paraId="137D312E" w14:textId="77777777" w:rsidR="005B5116" w:rsidRDefault="005B5116" w:rsidP="008747E0">
    <w:pPr>
      <w:pStyle w:val="Header"/>
    </w:pPr>
  </w:p>
  <w:p w14:paraId="44D46BDB" w14:textId="77777777" w:rsidR="005B5116" w:rsidRDefault="005B5116" w:rsidP="008747E0">
    <w:pPr>
      <w:pStyle w:val="Header"/>
    </w:pPr>
    <w:r>
      <w:rPr>
        <w:noProof/>
        <w:lang w:val="en-IE" w:eastAsia="en-IE"/>
      </w:rPr>
      <w:drawing>
        <wp:anchor distT="0" distB="0" distL="114300" distR="114300" simplePos="0" relativeHeight="251656189" behindDoc="1" locked="0" layoutInCell="1" allowOverlap="1" wp14:anchorId="4CC29B96" wp14:editId="60D7A4C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43A889A" w14:textId="77777777" w:rsidR="005B5116" w:rsidRPr="00ED2A8D" w:rsidRDefault="005B5116" w:rsidP="008747E0">
    <w:pPr>
      <w:pStyle w:val="Header"/>
    </w:pPr>
  </w:p>
  <w:p w14:paraId="74973FD4" w14:textId="48FD16DE" w:rsidR="005B5116" w:rsidRPr="00ED2A8D" w:rsidRDefault="005B5116"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131D9" w14:textId="0A1A0433" w:rsidR="005B5116" w:rsidRDefault="00FC487C">
    <w:pPr>
      <w:pStyle w:val="Header"/>
    </w:pPr>
    <w:r>
      <w:rPr>
        <w:noProof/>
      </w:rPr>
      <w:pict w14:anchorId="3A4527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D048DF9">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5B5116">
      <w:rPr>
        <w:noProof/>
        <w:lang w:val="en-IE" w:eastAsia="en-IE"/>
      </w:rPr>
      <w:drawing>
        <wp:anchor distT="0" distB="0" distL="114300" distR="114300" simplePos="0" relativeHeight="251688960" behindDoc="1" locked="0" layoutInCell="1" allowOverlap="1" wp14:anchorId="594D8DEB" wp14:editId="0F4A4E8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F623EDA" w14:textId="77777777" w:rsidR="005B5116" w:rsidRDefault="005B5116">
    <w:pPr>
      <w:pStyle w:val="Header"/>
    </w:pPr>
  </w:p>
  <w:p w14:paraId="2712160D" w14:textId="77777777" w:rsidR="005B5116" w:rsidRDefault="005B51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6D0A0" w14:textId="4ADA222F" w:rsidR="005B5116" w:rsidRDefault="00FC487C">
    <w:pPr>
      <w:pStyle w:val="Header"/>
    </w:pPr>
    <w:r>
      <w:rPr>
        <w:noProof/>
      </w:rPr>
      <w:pict w14:anchorId="372614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543E66">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FA8CA" w14:textId="44CBEB94" w:rsidR="005B5116" w:rsidRPr="00ED2A8D" w:rsidRDefault="00FC487C" w:rsidP="008747E0">
    <w:pPr>
      <w:pStyle w:val="Header"/>
    </w:pPr>
    <w:r>
      <w:rPr>
        <w:noProof/>
      </w:rPr>
      <w:pict w14:anchorId="4B04A3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8775E06">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5B5116">
      <w:rPr>
        <w:noProof/>
        <w:lang w:val="en-IE" w:eastAsia="en-IE"/>
      </w:rPr>
      <w:drawing>
        <wp:anchor distT="0" distB="0" distL="114300" distR="114300" simplePos="0" relativeHeight="251658752" behindDoc="1" locked="0" layoutInCell="1" allowOverlap="1" wp14:anchorId="1E670A6B" wp14:editId="72076A2F">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4B2AAC" w14:textId="77777777" w:rsidR="005B5116" w:rsidRPr="00ED2A8D" w:rsidRDefault="005B5116" w:rsidP="008747E0">
    <w:pPr>
      <w:pStyle w:val="Header"/>
    </w:pPr>
  </w:p>
  <w:p w14:paraId="51B0C16E" w14:textId="77777777" w:rsidR="005B5116" w:rsidRDefault="005B5116" w:rsidP="008747E0">
    <w:pPr>
      <w:pStyle w:val="Header"/>
    </w:pPr>
  </w:p>
  <w:p w14:paraId="04F9749A" w14:textId="77777777" w:rsidR="005B5116" w:rsidRDefault="005B5116" w:rsidP="008747E0">
    <w:pPr>
      <w:pStyle w:val="Header"/>
    </w:pPr>
  </w:p>
  <w:p w14:paraId="70FAF10A" w14:textId="77777777" w:rsidR="005B5116" w:rsidRDefault="005B5116" w:rsidP="008747E0">
    <w:pPr>
      <w:pStyle w:val="Header"/>
    </w:pPr>
  </w:p>
  <w:p w14:paraId="65FDF634" w14:textId="77777777" w:rsidR="005B5116" w:rsidRPr="00441393" w:rsidRDefault="005B5116" w:rsidP="00441393">
    <w:pPr>
      <w:pStyle w:val="Contents"/>
    </w:pPr>
    <w:r>
      <w:t>DOCUMENT REVISION</w:t>
    </w:r>
  </w:p>
  <w:p w14:paraId="5ADB268B" w14:textId="77777777" w:rsidR="005B5116" w:rsidRPr="00ED2A8D" w:rsidRDefault="005B5116" w:rsidP="008747E0">
    <w:pPr>
      <w:pStyle w:val="Header"/>
    </w:pPr>
  </w:p>
  <w:p w14:paraId="246293CA" w14:textId="6CF66D4C" w:rsidR="005B5116" w:rsidRPr="00AC33A2" w:rsidRDefault="005B5116"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325A" w14:textId="7830010F" w:rsidR="005B5116" w:rsidRDefault="00FC487C">
    <w:pPr>
      <w:pStyle w:val="Header"/>
    </w:pPr>
    <w:r>
      <w:rPr>
        <w:noProof/>
      </w:rPr>
      <w:pict w14:anchorId="29172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3FD040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6CF4D" w14:textId="4BAC1815" w:rsidR="005B5116" w:rsidRDefault="00FC487C">
    <w:pPr>
      <w:pStyle w:val="Header"/>
    </w:pPr>
    <w:r>
      <w:rPr>
        <w:noProof/>
      </w:rPr>
      <w:pict w14:anchorId="6A048D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EFF075">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F0620" w14:textId="10E005F5" w:rsidR="005B5116" w:rsidRPr="00ED2A8D" w:rsidRDefault="00FC487C" w:rsidP="008747E0">
    <w:pPr>
      <w:pStyle w:val="Header"/>
    </w:pPr>
    <w:r>
      <w:rPr>
        <w:noProof/>
      </w:rPr>
      <w:pict w14:anchorId="3997D5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EDA8574">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5B5116">
      <w:rPr>
        <w:noProof/>
        <w:lang w:val="en-IE" w:eastAsia="en-IE"/>
      </w:rPr>
      <w:drawing>
        <wp:anchor distT="0" distB="0" distL="114300" distR="114300" simplePos="0" relativeHeight="251674624" behindDoc="1" locked="0" layoutInCell="1" allowOverlap="1" wp14:anchorId="21817993" wp14:editId="7F21B07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2B030B" w14:textId="77777777" w:rsidR="005B5116" w:rsidRPr="00ED2A8D" w:rsidRDefault="005B5116" w:rsidP="008747E0">
    <w:pPr>
      <w:pStyle w:val="Header"/>
    </w:pPr>
  </w:p>
  <w:p w14:paraId="78209BED" w14:textId="77777777" w:rsidR="005B5116" w:rsidRDefault="005B5116" w:rsidP="008747E0">
    <w:pPr>
      <w:pStyle w:val="Header"/>
    </w:pPr>
  </w:p>
  <w:p w14:paraId="160AD89F" w14:textId="77777777" w:rsidR="005B5116" w:rsidRDefault="005B5116" w:rsidP="008747E0">
    <w:pPr>
      <w:pStyle w:val="Header"/>
    </w:pPr>
  </w:p>
  <w:p w14:paraId="3925199D" w14:textId="77777777" w:rsidR="005B5116" w:rsidRDefault="005B5116" w:rsidP="008747E0">
    <w:pPr>
      <w:pStyle w:val="Header"/>
    </w:pPr>
  </w:p>
  <w:p w14:paraId="5F546B4F" w14:textId="77777777" w:rsidR="005B5116" w:rsidRPr="00441393" w:rsidRDefault="005B5116" w:rsidP="00441393">
    <w:pPr>
      <w:pStyle w:val="Contents"/>
    </w:pPr>
    <w:r>
      <w:t>CONTENTS</w:t>
    </w:r>
  </w:p>
  <w:p w14:paraId="44A59648" w14:textId="77777777" w:rsidR="005B5116" w:rsidRDefault="005B5116" w:rsidP="0078486B">
    <w:pPr>
      <w:pStyle w:val="Header"/>
      <w:spacing w:line="140" w:lineRule="exact"/>
    </w:pPr>
  </w:p>
  <w:p w14:paraId="1F83272B" w14:textId="77777777" w:rsidR="005B5116" w:rsidRPr="00AC33A2" w:rsidRDefault="005B5116"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F0B8B" w14:textId="58C5B7E2" w:rsidR="005B5116" w:rsidRPr="00ED2A8D" w:rsidRDefault="00FC487C" w:rsidP="00C716E5">
    <w:pPr>
      <w:pStyle w:val="Header"/>
    </w:pPr>
    <w:r>
      <w:rPr>
        <w:noProof/>
      </w:rPr>
      <w:pict w14:anchorId="30EB95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DA81D1">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5B5116">
      <w:rPr>
        <w:noProof/>
        <w:lang w:val="en-IE" w:eastAsia="en-IE"/>
      </w:rPr>
      <w:drawing>
        <wp:anchor distT="0" distB="0" distL="114300" distR="114300" simplePos="0" relativeHeight="251697152" behindDoc="1" locked="0" layoutInCell="1" allowOverlap="1" wp14:anchorId="4A7C1B60" wp14:editId="163310D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0ABB92" w14:textId="77777777" w:rsidR="005B5116" w:rsidRPr="00ED2A8D" w:rsidRDefault="005B5116" w:rsidP="00C716E5">
    <w:pPr>
      <w:pStyle w:val="Header"/>
    </w:pPr>
  </w:p>
  <w:p w14:paraId="0DCAB56C" w14:textId="77777777" w:rsidR="005B5116" w:rsidRDefault="005B5116" w:rsidP="00C716E5">
    <w:pPr>
      <w:pStyle w:val="Header"/>
    </w:pPr>
  </w:p>
  <w:p w14:paraId="349E9A7F" w14:textId="77777777" w:rsidR="005B5116" w:rsidRDefault="005B5116" w:rsidP="00C716E5">
    <w:pPr>
      <w:pStyle w:val="Header"/>
    </w:pPr>
  </w:p>
  <w:p w14:paraId="4399BEB2" w14:textId="77777777" w:rsidR="005B5116" w:rsidRDefault="005B5116" w:rsidP="00C716E5">
    <w:pPr>
      <w:pStyle w:val="Header"/>
    </w:pPr>
  </w:p>
  <w:p w14:paraId="7C359438" w14:textId="77777777" w:rsidR="005B5116" w:rsidRPr="00441393" w:rsidRDefault="005B5116" w:rsidP="00C716E5">
    <w:pPr>
      <w:pStyle w:val="Contents"/>
    </w:pPr>
    <w:r>
      <w:t>CONTENTS</w:t>
    </w:r>
  </w:p>
  <w:p w14:paraId="2E841537" w14:textId="77777777" w:rsidR="005B5116" w:rsidRPr="00ED2A8D" w:rsidRDefault="005B5116" w:rsidP="00C716E5">
    <w:pPr>
      <w:pStyle w:val="Header"/>
    </w:pPr>
  </w:p>
  <w:p w14:paraId="1C2EB5FA" w14:textId="77777777" w:rsidR="005B5116" w:rsidRPr="00AC33A2" w:rsidRDefault="005B5116" w:rsidP="00C716E5">
    <w:pPr>
      <w:pStyle w:val="Header"/>
      <w:spacing w:line="140" w:lineRule="exact"/>
    </w:pPr>
  </w:p>
  <w:p w14:paraId="4707E6E0" w14:textId="77777777" w:rsidR="005B5116" w:rsidRDefault="005B5116">
    <w:pPr>
      <w:pStyle w:val="Header"/>
    </w:pPr>
    <w:r>
      <w:rPr>
        <w:noProof/>
        <w:lang w:val="en-IE" w:eastAsia="en-IE"/>
      </w:rPr>
      <w:drawing>
        <wp:anchor distT="0" distB="0" distL="114300" distR="114300" simplePos="0" relativeHeight="251695104" behindDoc="1" locked="0" layoutInCell="1" allowOverlap="1" wp14:anchorId="4018B45C" wp14:editId="0ECBFB2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6F434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4066D44"/>
    <w:lvl w:ilvl="0">
      <w:start w:val="1"/>
      <w:numFmt w:val="decimal"/>
      <w:lvlText w:val="%1."/>
      <w:lvlJc w:val="left"/>
      <w:pPr>
        <w:tabs>
          <w:tab w:val="num" w:pos="1800"/>
        </w:tabs>
        <w:ind w:left="1800" w:hanging="360"/>
      </w:pPr>
    </w:lvl>
  </w:abstractNum>
  <w:abstractNum w:abstractNumId="2">
    <w:nsid w:val="FFFFFF7D"/>
    <w:multiLevelType w:val="singleLevel"/>
    <w:tmpl w:val="647659BE"/>
    <w:lvl w:ilvl="0">
      <w:start w:val="1"/>
      <w:numFmt w:val="decimal"/>
      <w:lvlText w:val="%1."/>
      <w:lvlJc w:val="left"/>
      <w:pPr>
        <w:tabs>
          <w:tab w:val="num" w:pos="1440"/>
        </w:tabs>
        <w:ind w:left="1440" w:hanging="360"/>
      </w:pPr>
    </w:lvl>
  </w:abstractNum>
  <w:abstractNum w:abstractNumId="3">
    <w:nsid w:val="FFFFFF7F"/>
    <w:multiLevelType w:val="singleLevel"/>
    <w:tmpl w:val="D08E6CEC"/>
    <w:lvl w:ilvl="0">
      <w:start w:val="1"/>
      <w:numFmt w:val="decimal"/>
      <w:lvlText w:val="%1."/>
      <w:lvlJc w:val="left"/>
      <w:pPr>
        <w:tabs>
          <w:tab w:val="num" w:pos="720"/>
        </w:tabs>
        <w:ind w:left="720" w:hanging="360"/>
      </w:pPr>
    </w:lvl>
  </w:abstractNum>
  <w:abstractNum w:abstractNumId="4">
    <w:nsid w:val="FFFFFF80"/>
    <w:multiLevelType w:val="singleLevel"/>
    <w:tmpl w:val="5C7EB9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65E2D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70AF0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22013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FE68A61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dam Hay">
    <w15:presenceInfo w15:providerId="AD" w15:userId="S-1-5-21-3583801436-1964316682-236744428-1106"/>
  </w15:person>
  <w15:person w15:author="James Collocott">
    <w15:presenceInfo w15:providerId="AD" w15:userId="S-1-5-21-1829572392-251360750-1234779376-18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09B"/>
    <w:rsid w:val="0001616D"/>
    <w:rsid w:val="00016839"/>
    <w:rsid w:val="000174F9"/>
    <w:rsid w:val="000249C2"/>
    <w:rsid w:val="000258F6"/>
    <w:rsid w:val="00032DC1"/>
    <w:rsid w:val="000379A7"/>
    <w:rsid w:val="00040EB8"/>
    <w:rsid w:val="000439A4"/>
    <w:rsid w:val="0005449E"/>
    <w:rsid w:val="00057B6D"/>
    <w:rsid w:val="00061A7B"/>
    <w:rsid w:val="000825C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650B"/>
    <w:rsid w:val="001C72B5"/>
    <w:rsid w:val="001D2E7A"/>
    <w:rsid w:val="001D3992"/>
    <w:rsid w:val="001D4A3E"/>
    <w:rsid w:val="001E416D"/>
    <w:rsid w:val="001F4EF8"/>
    <w:rsid w:val="001F5AB1"/>
    <w:rsid w:val="002009B4"/>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734BD"/>
    <w:rsid w:val="0028314D"/>
    <w:rsid w:val="0029793F"/>
    <w:rsid w:val="002A1C42"/>
    <w:rsid w:val="002A617C"/>
    <w:rsid w:val="002A71CF"/>
    <w:rsid w:val="002B3E9D"/>
    <w:rsid w:val="002C77F4"/>
    <w:rsid w:val="002D0869"/>
    <w:rsid w:val="002D78FE"/>
    <w:rsid w:val="002E4993"/>
    <w:rsid w:val="002E5BAC"/>
    <w:rsid w:val="002E7635"/>
    <w:rsid w:val="002F14A8"/>
    <w:rsid w:val="002F265A"/>
    <w:rsid w:val="0030413F"/>
    <w:rsid w:val="00305EFE"/>
    <w:rsid w:val="00313B4B"/>
    <w:rsid w:val="00313D85"/>
    <w:rsid w:val="00315CE3"/>
    <w:rsid w:val="0031617D"/>
    <w:rsid w:val="0031629B"/>
    <w:rsid w:val="003251FE"/>
    <w:rsid w:val="003274DB"/>
    <w:rsid w:val="00327FBF"/>
    <w:rsid w:val="00332A7B"/>
    <w:rsid w:val="003343E0"/>
    <w:rsid w:val="00335E40"/>
    <w:rsid w:val="00344408"/>
    <w:rsid w:val="00345E37"/>
    <w:rsid w:val="00347F3E"/>
    <w:rsid w:val="003621C3"/>
    <w:rsid w:val="0036382D"/>
    <w:rsid w:val="003771BB"/>
    <w:rsid w:val="00377F0D"/>
    <w:rsid w:val="00380350"/>
    <w:rsid w:val="00380B4E"/>
    <w:rsid w:val="003816E4"/>
    <w:rsid w:val="0039131E"/>
    <w:rsid w:val="003A04A6"/>
    <w:rsid w:val="003A7759"/>
    <w:rsid w:val="003A7F6E"/>
    <w:rsid w:val="003B03EA"/>
    <w:rsid w:val="003C75A4"/>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6365"/>
    <w:rsid w:val="00523666"/>
    <w:rsid w:val="00525922"/>
    <w:rsid w:val="00526234"/>
    <w:rsid w:val="005279F2"/>
    <w:rsid w:val="00534F34"/>
    <w:rsid w:val="0053692E"/>
    <w:rsid w:val="005378A6"/>
    <w:rsid w:val="00547837"/>
    <w:rsid w:val="00557434"/>
    <w:rsid w:val="005805D2"/>
    <w:rsid w:val="00595415"/>
    <w:rsid w:val="00597652"/>
    <w:rsid w:val="005A0703"/>
    <w:rsid w:val="005A080B"/>
    <w:rsid w:val="005B1240"/>
    <w:rsid w:val="005B12A5"/>
    <w:rsid w:val="005B5116"/>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4F9"/>
    <w:rsid w:val="006F1C14"/>
    <w:rsid w:val="00703A6A"/>
    <w:rsid w:val="00707AB4"/>
    <w:rsid w:val="00722236"/>
    <w:rsid w:val="00725CCA"/>
    <w:rsid w:val="0072737A"/>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4C91"/>
    <w:rsid w:val="007B6700"/>
    <w:rsid w:val="007B6A93"/>
    <w:rsid w:val="007B7BEC"/>
    <w:rsid w:val="007D1805"/>
    <w:rsid w:val="007D2107"/>
    <w:rsid w:val="007D24CE"/>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660"/>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141A"/>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8309B"/>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25423"/>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4947"/>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C487C"/>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69D11D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References">
    <w:name w:val="References"/>
    <w:basedOn w:val="Normal"/>
    <w:rsid w:val="009B7660"/>
    <w:pPr>
      <w:tabs>
        <w:tab w:val="num" w:pos="567"/>
      </w:tabs>
      <w:spacing w:after="120" w:line="240" w:lineRule="auto"/>
      <w:ind w:left="567" w:hanging="567"/>
    </w:pPr>
    <w:rPr>
      <w:rFonts w:ascii="Arial" w:eastAsia="Times New Roman" w:hAnsi="Arial"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D121-857D-407C-8AA2-681155AE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28</Pages>
  <Words>11151</Words>
  <Characters>63565</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74567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9</cp:revision>
  <dcterms:created xsi:type="dcterms:W3CDTF">2016-07-13T14:08:00Z</dcterms:created>
  <dcterms:modified xsi:type="dcterms:W3CDTF">2016-08-19T09:21:00Z</dcterms:modified>
  <cp:category/>
</cp:coreProperties>
</file>